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CBEA8" w14:textId="77777777" w:rsidR="00784F5C" w:rsidRPr="005738BA" w:rsidRDefault="00784F5C" w:rsidP="00784F5C">
      <w:pPr>
        <w:spacing w:after="19"/>
        <w:ind w:left="10" w:right="-10" w:hanging="10"/>
        <w:jc w:val="right"/>
        <w:rPr>
          <w:rFonts w:ascii="Times New Roman" w:eastAsia="Times New Roman" w:hAnsi="Times New Roman" w:cs="Times New Roman"/>
          <w:color w:val="000000"/>
          <w:kern w:val="0"/>
          <w:sz w:val="24"/>
          <w:lang w:eastAsia="et-EE"/>
          <w14:ligatures w14:val="none"/>
        </w:rPr>
      </w:pPr>
      <w:r w:rsidRPr="005738BA">
        <w:rPr>
          <w:rFonts w:ascii="Times New Roman" w:eastAsia="Times New Roman" w:hAnsi="Times New Roman" w:cs="Times New Roman"/>
          <w:color w:val="000000"/>
          <w:kern w:val="0"/>
          <w:sz w:val="24"/>
          <w:lang w:eastAsia="et-EE"/>
          <w14:ligatures w14:val="none"/>
        </w:rPr>
        <w:t xml:space="preserve">EELNÕU </w:t>
      </w:r>
    </w:p>
    <w:p w14:paraId="694AF916" w14:textId="20AE2BD0" w:rsidR="00784F5C" w:rsidRPr="005738BA" w:rsidRDefault="00374BCE" w:rsidP="00784F5C">
      <w:pPr>
        <w:spacing w:after="96"/>
        <w:ind w:left="10" w:right="-10" w:hanging="10"/>
        <w:jc w:val="right"/>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color w:val="000000"/>
          <w:kern w:val="0"/>
          <w:sz w:val="24"/>
          <w:lang w:eastAsia="et-EE"/>
          <w14:ligatures w14:val="none"/>
        </w:rPr>
        <w:t>0</w:t>
      </w:r>
      <w:r w:rsidR="00063F11">
        <w:rPr>
          <w:rFonts w:ascii="Times New Roman" w:eastAsia="Times New Roman" w:hAnsi="Times New Roman" w:cs="Times New Roman"/>
          <w:color w:val="000000"/>
          <w:kern w:val="0"/>
          <w:sz w:val="24"/>
          <w:lang w:eastAsia="et-EE"/>
          <w14:ligatures w14:val="none"/>
        </w:rPr>
        <w:t>8</w:t>
      </w:r>
      <w:r w:rsidR="00784F5C" w:rsidRPr="005738BA">
        <w:rPr>
          <w:rFonts w:ascii="Times New Roman" w:eastAsia="Times New Roman" w:hAnsi="Times New Roman" w:cs="Times New Roman"/>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08</w:t>
      </w:r>
      <w:r w:rsidR="00784F5C" w:rsidRPr="005738BA">
        <w:rPr>
          <w:rFonts w:ascii="Times New Roman" w:eastAsia="Times New Roman" w:hAnsi="Times New Roman" w:cs="Times New Roman"/>
          <w:color w:val="000000"/>
          <w:kern w:val="0"/>
          <w:sz w:val="24"/>
          <w:lang w:eastAsia="et-EE"/>
          <w14:ligatures w14:val="none"/>
        </w:rPr>
        <w:t>.202</w:t>
      </w:r>
      <w:r w:rsidR="00784F5C">
        <w:rPr>
          <w:rFonts w:ascii="Times New Roman" w:eastAsia="Times New Roman" w:hAnsi="Times New Roman" w:cs="Times New Roman"/>
          <w:color w:val="000000"/>
          <w:kern w:val="0"/>
          <w:sz w:val="24"/>
          <w:lang w:eastAsia="et-EE"/>
          <w14:ligatures w14:val="none"/>
        </w:rPr>
        <w:t>5</w:t>
      </w:r>
      <w:r w:rsidR="00784F5C" w:rsidRPr="005738BA">
        <w:rPr>
          <w:rFonts w:ascii="Times New Roman" w:eastAsia="Times New Roman" w:hAnsi="Times New Roman" w:cs="Times New Roman"/>
          <w:color w:val="000000"/>
          <w:kern w:val="0"/>
          <w:sz w:val="24"/>
          <w:lang w:eastAsia="et-EE"/>
          <w14:ligatures w14:val="none"/>
        </w:rPr>
        <w:t xml:space="preserve"> </w:t>
      </w:r>
    </w:p>
    <w:p w14:paraId="7C42BAD2" w14:textId="77777777" w:rsidR="00784F5C" w:rsidRPr="003739BE" w:rsidRDefault="00784F5C" w:rsidP="00784F5C">
      <w:pPr>
        <w:keepNext/>
        <w:keepLines/>
        <w:spacing w:after="0"/>
        <w:ind w:right="7"/>
        <w:jc w:val="center"/>
        <w:outlineLvl w:val="0"/>
        <w:rPr>
          <w:rFonts w:ascii="Times New Roman" w:eastAsia="Times New Roman" w:hAnsi="Times New Roman" w:cs="Times New Roman"/>
          <w:b/>
          <w:color w:val="000000"/>
          <w:kern w:val="0"/>
          <w:sz w:val="32"/>
          <w:lang w:eastAsia="et-EE"/>
          <w14:ligatures w14:val="none"/>
        </w:rPr>
      </w:pPr>
      <w:r w:rsidRPr="003739BE">
        <w:rPr>
          <w:rFonts w:ascii="Times New Roman" w:eastAsia="Times New Roman" w:hAnsi="Times New Roman" w:cs="Times New Roman"/>
          <w:b/>
          <w:color w:val="000000"/>
          <w:kern w:val="0"/>
          <w:sz w:val="32"/>
          <w:lang w:eastAsia="et-EE"/>
          <w14:ligatures w14:val="none"/>
        </w:rPr>
        <w:t xml:space="preserve">Elektrituruseaduse </w:t>
      </w:r>
      <w:r>
        <w:rPr>
          <w:rFonts w:ascii="Times New Roman" w:eastAsia="Times New Roman" w:hAnsi="Times New Roman" w:cs="Times New Roman"/>
          <w:b/>
          <w:color w:val="000000"/>
          <w:kern w:val="0"/>
          <w:sz w:val="32"/>
          <w:lang w:eastAsia="et-EE"/>
          <w14:ligatures w14:val="none"/>
        </w:rPr>
        <w:t xml:space="preserve">ja teiste seaduste </w:t>
      </w:r>
      <w:r w:rsidRPr="003739BE">
        <w:rPr>
          <w:rFonts w:ascii="Times New Roman" w:eastAsia="Times New Roman" w:hAnsi="Times New Roman" w:cs="Times New Roman"/>
          <w:b/>
          <w:color w:val="000000"/>
          <w:kern w:val="0"/>
          <w:sz w:val="32"/>
          <w:lang w:eastAsia="et-EE"/>
          <w14:ligatures w14:val="none"/>
        </w:rPr>
        <w:t xml:space="preserve">muutmise seaduse eelnõu </w:t>
      </w:r>
    </w:p>
    <w:p w14:paraId="270617D5" w14:textId="77777777" w:rsidR="00784F5C" w:rsidRPr="003739BE" w:rsidRDefault="00784F5C" w:rsidP="00784F5C">
      <w:pPr>
        <w:spacing w:after="19"/>
        <w:rPr>
          <w:rFonts w:ascii="Times New Roman" w:eastAsia="Times New Roman" w:hAnsi="Times New Roman" w:cs="Times New Roman"/>
          <w:color w:val="000000"/>
          <w:kern w:val="0"/>
          <w:sz w:val="24"/>
          <w:lang w:eastAsia="et-EE"/>
          <w14:ligatures w14:val="none"/>
        </w:rPr>
      </w:pPr>
      <w:r w:rsidRPr="003739BE">
        <w:rPr>
          <w:rFonts w:ascii="Times New Roman" w:eastAsia="Times New Roman" w:hAnsi="Times New Roman" w:cs="Times New Roman"/>
          <w:color w:val="000000"/>
          <w:kern w:val="0"/>
          <w:sz w:val="24"/>
          <w:lang w:eastAsia="et-EE"/>
          <w14:ligatures w14:val="none"/>
        </w:rPr>
        <w:t xml:space="preserve"> </w:t>
      </w:r>
    </w:p>
    <w:p w14:paraId="2FCCFE80" w14:textId="77777777" w:rsidR="00784F5C" w:rsidRDefault="00784F5C" w:rsidP="00784F5C">
      <w:pPr>
        <w:spacing w:after="5" w:line="271" w:lineRule="auto"/>
        <w:ind w:left="-5" w:hanging="10"/>
        <w:jc w:val="both"/>
        <w:rPr>
          <w:rFonts w:ascii="Times New Roman" w:eastAsia="Times New Roman" w:hAnsi="Times New Roman" w:cs="Times New Roman"/>
          <w:b/>
          <w:bCs/>
          <w:color w:val="000000"/>
          <w:kern w:val="0"/>
          <w:sz w:val="24"/>
          <w:lang w:eastAsia="et-EE"/>
          <w14:ligatures w14:val="none"/>
        </w:rPr>
      </w:pPr>
      <w:r w:rsidRPr="003739BE">
        <w:rPr>
          <w:rFonts w:ascii="Times New Roman" w:eastAsia="Times New Roman" w:hAnsi="Times New Roman" w:cs="Times New Roman"/>
          <w:b/>
          <w:color w:val="000000"/>
          <w:kern w:val="0"/>
          <w:sz w:val="24"/>
          <w:lang w:eastAsia="et-EE"/>
          <w14:ligatures w14:val="none"/>
        </w:rPr>
        <w:t>§ 1.</w:t>
      </w:r>
      <w:r w:rsidRPr="006C7A08">
        <w:rPr>
          <w:rFonts w:ascii="Times New Roman" w:eastAsia="Times New Roman" w:hAnsi="Times New Roman" w:cs="Times New Roman"/>
          <w:color w:val="000000"/>
          <w:kern w:val="0"/>
          <w:sz w:val="24"/>
          <w:lang w:eastAsia="et-EE"/>
          <w14:ligatures w14:val="none"/>
        </w:rPr>
        <w:t xml:space="preserve"> </w:t>
      </w:r>
      <w:r w:rsidRPr="006C7A08">
        <w:rPr>
          <w:rFonts w:ascii="Times New Roman" w:eastAsia="Times New Roman" w:hAnsi="Times New Roman" w:cs="Times New Roman"/>
          <w:b/>
          <w:bCs/>
          <w:color w:val="000000"/>
          <w:kern w:val="0"/>
          <w:sz w:val="24"/>
          <w:lang w:eastAsia="et-EE"/>
          <w14:ligatures w14:val="none"/>
        </w:rPr>
        <w:t>Elektrituruseaduse muutmine</w:t>
      </w:r>
    </w:p>
    <w:p w14:paraId="664C5036" w14:textId="77777777" w:rsidR="00784F5C" w:rsidRPr="006C7A08" w:rsidRDefault="00784F5C" w:rsidP="00784F5C">
      <w:pPr>
        <w:spacing w:after="5" w:line="271" w:lineRule="auto"/>
        <w:ind w:left="-5" w:hanging="10"/>
        <w:jc w:val="both"/>
        <w:rPr>
          <w:rFonts w:ascii="Times New Roman" w:eastAsia="Times New Roman" w:hAnsi="Times New Roman" w:cs="Times New Roman"/>
          <w:color w:val="000000"/>
          <w:kern w:val="0"/>
          <w:sz w:val="24"/>
          <w:lang w:eastAsia="et-EE"/>
          <w14:ligatures w14:val="none"/>
        </w:rPr>
      </w:pPr>
    </w:p>
    <w:p w14:paraId="18AE0E0C" w14:textId="77777777" w:rsidR="00784F5C" w:rsidRPr="003739BE" w:rsidRDefault="00784F5C" w:rsidP="00784F5C">
      <w:pPr>
        <w:spacing w:after="5" w:line="271" w:lineRule="auto"/>
        <w:ind w:left="-5" w:hanging="10"/>
        <w:jc w:val="both"/>
        <w:rPr>
          <w:rFonts w:ascii="Times New Roman" w:eastAsia="Times New Roman" w:hAnsi="Times New Roman" w:cs="Times New Roman"/>
          <w:color w:val="000000"/>
          <w:kern w:val="0"/>
          <w:sz w:val="24"/>
          <w:lang w:eastAsia="et-EE"/>
          <w14:ligatures w14:val="none"/>
        </w:rPr>
      </w:pPr>
      <w:r w:rsidRPr="003739BE">
        <w:rPr>
          <w:rFonts w:ascii="Times New Roman" w:eastAsia="Times New Roman" w:hAnsi="Times New Roman" w:cs="Times New Roman"/>
          <w:color w:val="000000"/>
          <w:kern w:val="0"/>
          <w:sz w:val="24"/>
          <w:lang w:eastAsia="et-EE"/>
          <w14:ligatures w14:val="none"/>
        </w:rPr>
        <w:t>Elektrituruseaduses tehakse järgmised muudatused:</w:t>
      </w:r>
      <w:r w:rsidRPr="003739BE">
        <w:rPr>
          <w:rFonts w:ascii="Times New Roman" w:eastAsia="Times New Roman" w:hAnsi="Times New Roman" w:cs="Times New Roman"/>
          <w:b/>
          <w:color w:val="000000"/>
          <w:kern w:val="0"/>
          <w:sz w:val="24"/>
          <w:lang w:eastAsia="et-EE"/>
          <w14:ligatures w14:val="none"/>
        </w:rPr>
        <w:t xml:space="preserve"> </w:t>
      </w:r>
    </w:p>
    <w:p w14:paraId="685DA172" w14:textId="77777777" w:rsidR="00784F5C" w:rsidRPr="005738BA" w:rsidRDefault="00784F5C" w:rsidP="00784F5C">
      <w:pPr>
        <w:spacing w:after="12"/>
        <w:rPr>
          <w:rFonts w:ascii="Times New Roman" w:eastAsia="Times New Roman" w:hAnsi="Times New Roman" w:cs="Times New Roman"/>
          <w:color w:val="000000"/>
          <w:kern w:val="0"/>
          <w:sz w:val="24"/>
          <w:lang w:eastAsia="et-EE"/>
          <w14:ligatures w14:val="none"/>
        </w:rPr>
      </w:pPr>
      <w:r w:rsidRPr="005738BA">
        <w:rPr>
          <w:rFonts w:ascii="Times New Roman" w:eastAsia="Times New Roman" w:hAnsi="Times New Roman" w:cs="Times New Roman"/>
          <w:b/>
          <w:color w:val="000000"/>
          <w:kern w:val="0"/>
          <w:sz w:val="24"/>
          <w:lang w:eastAsia="et-EE"/>
          <w14:ligatures w14:val="none"/>
        </w:rPr>
        <w:t xml:space="preserve"> </w:t>
      </w:r>
    </w:p>
    <w:p w14:paraId="6B07905E" w14:textId="3FB90553" w:rsidR="00784F5C" w:rsidRPr="00A42E16" w:rsidRDefault="00784F5C" w:rsidP="00784F5C">
      <w:pPr>
        <w:spacing w:after="31"/>
        <w:jc w:val="both"/>
        <w:rPr>
          <w:rFonts w:ascii="Times New Roman" w:eastAsia="Times New Roman" w:hAnsi="Times New Roman" w:cs="Times New Roman"/>
          <w:color w:val="000000"/>
          <w:kern w:val="0"/>
          <w:sz w:val="24"/>
          <w:szCs w:val="24"/>
          <w:lang w:eastAsia="et-EE"/>
          <w14:ligatures w14:val="none"/>
        </w:rPr>
      </w:pPr>
      <w:r w:rsidRPr="00053B44">
        <w:rPr>
          <w:rFonts w:ascii="Times New Roman" w:eastAsia="Times New Roman" w:hAnsi="Times New Roman" w:cs="Times New Roman"/>
          <w:b/>
          <w:bCs/>
          <w:color w:val="000000"/>
          <w:kern w:val="0"/>
          <w:sz w:val="24"/>
          <w:lang w:eastAsia="et-EE"/>
          <w14:ligatures w14:val="none"/>
        </w:rPr>
        <w:t>1)</w:t>
      </w:r>
      <w:r>
        <w:rPr>
          <w:rFonts w:ascii="Times New Roman" w:eastAsia="Times New Roman" w:hAnsi="Times New Roman" w:cs="Times New Roman"/>
          <w:color w:val="000000"/>
          <w:kern w:val="0"/>
          <w:sz w:val="24"/>
          <w:lang w:eastAsia="et-EE"/>
          <w14:ligatures w14:val="none"/>
        </w:rPr>
        <w:t xml:space="preserve"> </w:t>
      </w:r>
      <w:r w:rsidRPr="00A42E16">
        <w:rPr>
          <w:rFonts w:ascii="Times New Roman" w:eastAsia="Times New Roman" w:hAnsi="Times New Roman" w:cs="Times New Roman"/>
          <w:color w:val="000000"/>
          <w:kern w:val="0"/>
          <w:sz w:val="24"/>
          <w:szCs w:val="24"/>
          <w:lang w:eastAsia="et-EE"/>
          <w14:ligatures w14:val="none"/>
        </w:rPr>
        <w:t>paragrahvi 1 lõi</w:t>
      </w:r>
      <w:r>
        <w:rPr>
          <w:rFonts w:ascii="Times New Roman" w:eastAsia="Times New Roman" w:hAnsi="Times New Roman" w:cs="Times New Roman"/>
          <w:color w:val="000000"/>
          <w:kern w:val="0"/>
          <w:sz w:val="24"/>
          <w:szCs w:val="24"/>
          <w:lang w:eastAsia="et-EE"/>
          <w14:ligatures w14:val="none"/>
        </w:rPr>
        <w:t>get</w:t>
      </w:r>
      <w:r w:rsidRPr="00A42E16">
        <w:rPr>
          <w:rFonts w:ascii="Times New Roman" w:eastAsia="Times New Roman" w:hAnsi="Times New Roman" w:cs="Times New Roman"/>
          <w:color w:val="000000"/>
          <w:kern w:val="0"/>
          <w:sz w:val="24"/>
          <w:szCs w:val="24"/>
          <w:lang w:eastAsia="et-EE"/>
          <w14:ligatures w14:val="none"/>
        </w:rPr>
        <w:t xml:space="preserve"> 2 täiendatakse pärast sõna „põhimõtet“ </w:t>
      </w:r>
      <w:r>
        <w:rPr>
          <w:rFonts w:ascii="Times New Roman" w:eastAsia="Times New Roman" w:hAnsi="Times New Roman" w:cs="Times New Roman"/>
          <w:color w:val="000000"/>
          <w:kern w:val="0"/>
          <w:sz w:val="24"/>
          <w:szCs w:val="24"/>
          <w:lang w:eastAsia="et-EE"/>
          <w14:ligatures w14:val="none"/>
        </w:rPr>
        <w:t>tekstiosaga</w:t>
      </w:r>
      <w:r w:rsidRPr="00A42E16">
        <w:rPr>
          <w:rFonts w:ascii="Times New Roman" w:eastAsia="Times New Roman" w:hAnsi="Times New Roman" w:cs="Times New Roman"/>
          <w:color w:val="000000"/>
          <w:kern w:val="0"/>
          <w:sz w:val="24"/>
          <w:szCs w:val="24"/>
          <w:lang w:eastAsia="et-EE"/>
          <w14:ligatures w14:val="none"/>
        </w:rPr>
        <w:t xml:space="preserve"> „</w:t>
      </w:r>
      <w:r w:rsidR="009A5C93">
        <w:rPr>
          <w:rFonts w:ascii="Times New Roman" w:eastAsia="Times New Roman" w:hAnsi="Times New Roman" w:cs="Times New Roman"/>
          <w:color w:val="000000"/>
          <w:kern w:val="0"/>
          <w:sz w:val="24"/>
          <w:szCs w:val="24"/>
          <w:lang w:eastAsia="et-EE"/>
          <w14:ligatures w14:val="none"/>
        </w:rPr>
        <w:t xml:space="preserve">, </w:t>
      </w:r>
      <w:r w:rsidRPr="00A42E16">
        <w:rPr>
          <w:rFonts w:ascii="Times New Roman" w:eastAsia="Times New Roman" w:hAnsi="Times New Roman" w:cs="Times New Roman"/>
          <w:color w:val="000000"/>
          <w:kern w:val="0"/>
          <w:sz w:val="24"/>
          <w:szCs w:val="24"/>
          <w:lang w:eastAsia="et-EE"/>
          <w14:ligatures w14:val="none"/>
        </w:rPr>
        <w:t xml:space="preserve">et tagada kindel, usaldusväärne, efektiivne, konkurentsivõimelise </w:t>
      </w:r>
      <w:r>
        <w:rPr>
          <w:rFonts w:ascii="Times New Roman" w:eastAsia="Times New Roman" w:hAnsi="Times New Roman" w:cs="Times New Roman"/>
          <w:color w:val="000000"/>
          <w:kern w:val="0"/>
          <w:sz w:val="24"/>
          <w:szCs w:val="24"/>
          <w:lang w:eastAsia="et-EE"/>
          <w14:ligatures w14:val="none"/>
        </w:rPr>
        <w:t>lõpp</w:t>
      </w:r>
      <w:r w:rsidRPr="00A42E16">
        <w:rPr>
          <w:rFonts w:ascii="Times New Roman" w:eastAsia="Times New Roman" w:hAnsi="Times New Roman" w:cs="Times New Roman"/>
          <w:color w:val="000000"/>
          <w:kern w:val="0"/>
          <w:sz w:val="24"/>
          <w:szCs w:val="24"/>
          <w:lang w:eastAsia="et-EE"/>
          <w14:ligatures w14:val="none"/>
        </w:rPr>
        <w:t>hinnaga ning keskkonnanõuetele ja tarbijate vajadustele vastav elektrivarustus“;</w:t>
      </w:r>
    </w:p>
    <w:p w14:paraId="1C3A4CF4" w14:textId="77777777" w:rsidR="00784F5C" w:rsidRDefault="00784F5C" w:rsidP="00784F5C">
      <w:pPr>
        <w:spacing w:after="5" w:line="271" w:lineRule="auto"/>
        <w:ind w:right="5"/>
        <w:jc w:val="both"/>
        <w:rPr>
          <w:rFonts w:ascii="Times New Roman" w:eastAsia="Times New Roman" w:hAnsi="Times New Roman" w:cs="Times New Roman"/>
          <w:color w:val="000000"/>
          <w:kern w:val="0"/>
          <w:sz w:val="24"/>
          <w:lang w:eastAsia="et-EE"/>
          <w14:ligatures w14:val="none"/>
        </w:rPr>
      </w:pPr>
    </w:p>
    <w:p w14:paraId="03A6E836" w14:textId="77777777" w:rsidR="00784F5C" w:rsidRDefault="00784F5C" w:rsidP="00784F5C">
      <w:pPr>
        <w:spacing w:after="31"/>
        <w:jc w:val="both"/>
        <w:rPr>
          <w:rFonts w:ascii="Times New Roman" w:eastAsia="Times New Roman" w:hAnsi="Times New Roman" w:cs="Times New Roman"/>
          <w:color w:val="000000"/>
          <w:kern w:val="0"/>
          <w:sz w:val="24"/>
          <w:szCs w:val="24"/>
          <w:lang w:eastAsia="et-EE"/>
          <w14:ligatures w14:val="none"/>
        </w:rPr>
      </w:pPr>
      <w:r w:rsidRPr="00A42E16">
        <w:rPr>
          <w:rFonts w:ascii="Times New Roman" w:eastAsia="Times New Roman" w:hAnsi="Times New Roman" w:cs="Times New Roman"/>
          <w:b/>
          <w:bCs/>
          <w:color w:val="000000"/>
          <w:kern w:val="0"/>
          <w:sz w:val="24"/>
          <w:lang w:eastAsia="et-EE"/>
          <w14:ligatures w14:val="none"/>
        </w:rPr>
        <w:t>2)</w:t>
      </w:r>
      <w:r>
        <w:rPr>
          <w:rFonts w:ascii="Times New Roman" w:eastAsia="Times New Roman" w:hAnsi="Times New Roman" w:cs="Times New Roman"/>
          <w:color w:val="000000"/>
          <w:kern w:val="0"/>
          <w:sz w:val="24"/>
          <w:lang w:eastAsia="et-EE"/>
          <w14:ligatures w14:val="none"/>
        </w:rPr>
        <w:t xml:space="preserve"> </w:t>
      </w:r>
      <w:r w:rsidRPr="005738BA">
        <w:rPr>
          <w:rFonts w:ascii="Times New Roman" w:eastAsia="Times New Roman" w:hAnsi="Times New Roman" w:cs="Times New Roman"/>
          <w:color w:val="000000"/>
          <w:kern w:val="0"/>
          <w:sz w:val="24"/>
          <w:lang w:eastAsia="et-EE"/>
          <w14:ligatures w14:val="none"/>
        </w:rPr>
        <w:t xml:space="preserve">paragrahvi </w:t>
      </w:r>
      <w:r>
        <w:rPr>
          <w:rFonts w:ascii="Times New Roman" w:eastAsia="Times New Roman" w:hAnsi="Times New Roman" w:cs="Times New Roman"/>
          <w:color w:val="000000"/>
          <w:kern w:val="0"/>
          <w:sz w:val="24"/>
          <w:lang w:eastAsia="et-EE"/>
          <w14:ligatures w14:val="none"/>
        </w:rPr>
        <w:t>3</w:t>
      </w:r>
      <w:r w:rsidRPr="005738BA">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punktis</w:t>
      </w:r>
      <w:r w:rsidRPr="005738BA">
        <w:rPr>
          <w:rFonts w:ascii="Times New Roman" w:eastAsia="Times New Roman" w:hAnsi="Times New Roman" w:cs="Times New Roman"/>
          <w:color w:val="000000"/>
          <w:kern w:val="0"/>
          <w:sz w:val="24"/>
          <w:lang w:eastAsia="et-EE"/>
          <w14:ligatures w14:val="none"/>
        </w:rPr>
        <w:t xml:space="preserve"> 1</w:t>
      </w:r>
      <w:r w:rsidRPr="001172C5">
        <w:rPr>
          <w:rFonts w:ascii="Times New Roman" w:eastAsia="Times New Roman" w:hAnsi="Times New Roman" w:cs="Times New Roman"/>
          <w:color w:val="000000"/>
          <w:kern w:val="0"/>
          <w:sz w:val="24"/>
          <w:vertAlign w:val="superscript"/>
          <w:lang w:eastAsia="et-EE"/>
          <w14:ligatures w14:val="none"/>
        </w:rPr>
        <w:t>4</w:t>
      </w:r>
      <w:r w:rsidRPr="005738BA">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asendatakse tekstiosa „</w:t>
      </w:r>
      <w:r w:rsidRPr="00500011">
        <w:rPr>
          <w:rFonts w:ascii="Times New Roman" w:eastAsia="Times New Roman" w:hAnsi="Times New Roman" w:cs="Times New Roman"/>
          <w:color w:val="000000"/>
          <w:kern w:val="0"/>
          <w:sz w:val="24"/>
          <w:lang w:eastAsia="et-EE"/>
          <w14:ligatures w14:val="none"/>
        </w:rPr>
        <w:t>tarbib, salvestab või müüb elektrienergiat, mis on toodetud tema omandis oleval kinnistul</w:t>
      </w:r>
      <w:r>
        <w:rPr>
          <w:rFonts w:ascii="Times New Roman" w:eastAsia="Times New Roman" w:hAnsi="Times New Roman" w:cs="Times New Roman"/>
          <w:color w:val="000000"/>
          <w:kern w:val="0"/>
          <w:sz w:val="24"/>
          <w:lang w:eastAsia="et-EE"/>
          <w14:ligatures w14:val="none"/>
        </w:rPr>
        <w:t>“ tekstiosaga „</w:t>
      </w:r>
      <w:r w:rsidRPr="142B2B03">
        <w:rPr>
          <w:rFonts w:ascii="Times New Roman" w:eastAsia="Times New Roman" w:hAnsi="Times New Roman" w:cs="Times New Roman"/>
          <w:color w:val="000000"/>
          <w:kern w:val="0"/>
          <w:sz w:val="24"/>
          <w:szCs w:val="24"/>
          <w:lang w:eastAsia="et-EE"/>
          <w14:ligatures w14:val="none"/>
        </w:rPr>
        <w:t xml:space="preserve">toodab, tarbib, salvestab, </w:t>
      </w:r>
      <w:r w:rsidRPr="142B2B03">
        <w:rPr>
          <w:rFonts w:ascii="Times New Roman" w:eastAsia="Times New Roman" w:hAnsi="Times New Roman" w:cs="Times New Roman"/>
          <w:kern w:val="0"/>
          <w:sz w:val="24"/>
          <w:szCs w:val="24"/>
          <w:lang w:eastAsia="et-EE"/>
          <w14:ligatures w14:val="none"/>
        </w:rPr>
        <w:t>jagab</w:t>
      </w:r>
      <w:r w:rsidRPr="142B2B03">
        <w:rPr>
          <w:rFonts w:ascii="Times New Roman" w:eastAsia="Times New Roman" w:hAnsi="Times New Roman" w:cs="Times New Roman"/>
          <w:b/>
          <w:bCs/>
          <w:color w:val="FF0000"/>
          <w:kern w:val="0"/>
          <w:sz w:val="24"/>
          <w:szCs w:val="24"/>
          <w:lang w:eastAsia="et-EE"/>
          <w14:ligatures w14:val="none"/>
        </w:rPr>
        <w:t xml:space="preserve"> </w:t>
      </w:r>
      <w:r w:rsidRPr="142B2B03">
        <w:rPr>
          <w:rFonts w:ascii="Times New Roman" w:eastAsia="Times New Roman" w:hAnsi="Times New Roman" w:cs="Times New Roman"/>
          <w:color w:val="000000"/>
          <w:kern w:val="0"/>
          <w:sz w:val="24"/>
          <w:szCs w:val="24"/>
          <w:lang w:eastAsia="et-EE"/>
          <w14:ligatures w14:val="none"/>
        </w:rPr>
        <w:t>või müüb elektrienergiat</w:t>
      </w:r>
      <w:r>
        <w:rPr>
          <w:rFonts w:ascii="Times New Roman" w:eastAsia="Times New Roman" w:hAnsi="Times New Roman" w:cs="Times New Roman"/>
          <w:color w:val="000000"/>
          <w:kern w:val="0"/>
          <w:sz w:val="24"/>
          <w:szCs w:val="24"/>
          <w:lang w:eastAsia="et-EE"/>
          <w14:ligatures w14:val="none"/>
        </w:rPr>
        <w:t>“;</w:t>
      </w:r>
    </w:p>
    <w:p w14:paraId="3527229B" w14:textId="77777777" w:rsidR="00784F5C" w:rsidRDefault="00784F5C" w:rsidP="00784F5C">
      <w:pPr>
        <w:spacing w:after="31"/>
        <w:jc w:val="both"/>
        <w:rPr>
          <w:rFonts w:ascii="Times New Roman" w:eastAsia="Times New Roman" w:hAnsi="Times New Roman" w:cs="Times New Roman"/>
          <w:color w:val="000000"/>
          <w:kern w:val="0"/>
          <w:sz w:val="24"/>
          <w:szCs w:val="24"/>
          <w:lang w:eastAsia="et-EE"/>
          <w14:ligatures w14:val="none"/>
        </w:rPr>
      </w:pPr>
    </w:p>
    <w:p w14:paraId="3967569F" w14:textId="77777777" w:rsidR="00784F5C" w:rsidRDefault="00784F5C" w:rsidP="00784F5C">
      <w:pPr>
        <w:spacing w:after="31"/>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 xml:space="preserve">3) </w:t>
      </w:r>
      <w:r>
        <w:rPr>
          <w:rFonts w:ascii="Times New Roman" w:eastAsia="Times New Roman" w:hAnsi="Times New Roman" w:cs="Times New Roman"/>
          <w:color w:val="000000"/>
          <w:kern w:val="0"/>
          <w:sz w:val="24"/>
          <w:szCs w:val="24"/>
          <w:lang w:eastAsia="et-EE"/>
          <w14:ligatures w14:val="none"/>
        </w:rPr>
        <w:t>paragrahvi 39 lõig</w:t>
      </w:r>
      <w:commentRangeStart w:id="0"/>
      <w:r>
        <w:rPr>
          <w:rFonts w:ascii="Times New Roman" w:eastAsia="Times New Roman" w:hAnsi="Times New Roman" w:cs="Times New Roman"/>
          <w:color w:val="000000"/>
          <w:kern w:val="0"/>
          <w:sz w:val="24"/>
          <w:szCs w:val="24"/>
          <w:lang w:eastAsia="et-EE"/>
          <w14:ligatures w14:val="none"/>
        </w:rPr>
        <w:t>e</w:t>
      </w:r>
      <w:del w:id="1" w:author="Merike Koppel - JUSTDIGI" w:date="2025-08-18T14:57:00Z" w16du:dateUtc="2025-08-18T11:57:00Z">
        <w:r w:rsidDel="000A4514">
          <w:rPr>
            <w:rFonts w:ascii="Times New Roman" w:eastAsia="Times New Roman" w:hAnsi="Times New Roman" w:cs="Times New Roman"/>
            <w:color w:val="000000"/>
            <w:kern w:val="0"/>
            <w:sz w:val="24"/>
            <w:szCs w:val="24"/>
            <w:lang w:eastAsia="et-EE"/>
            <w14:ligatures w14:val="none"/>
          </w:rPr>
          <w:delText>t</w:delText>
        </w:r>
      </w:del>
      <w:r>
        <w:rPr>
          <w:rFonts w:ascii="Times New Roman" w:eastAsia="Times New Roman" w:hAnsi="Times New Roman" w:cs="Times New Roman"/>
          <w:color w:val="000000"/>
          <w:kern w:val="0"/>
          <w:sz w:val="24"/>
          <w:szCs w:val="24"/>
          <w:lang w:eastAsia="et-EE"/>
          <w14:ligatures w14:val="none"/>
        </w:rPr>
        <w:t xml:space="preserve"> </w:t>
      </w:r>
      <w:commentRangeEnd w:id="0"/>
      <w:r w:rsidR="00E70A30">
        <w:rPr>
          <w:rStyle w:val="Kommentaariviide"/>
        </w:rPr>
        <w:commentReference w:id="0"/>
      </w:r>
      <w:r>
        <w:rPr>
          <w:rFonts w:ascii="Times New Roman" w:eastAsia="Times New Roman" w:hAnsi="Times New Roman" w:cs="Times New Roman"/>
          <w:color w:val="000000"/>
          <w:kern w:val="0"/>
          <w:sz w:val="24"/>
          <w:szCs w:val="24"/>
          <w:lang w:eastAsia="et-EE"/>
          <w14:ligatures w14:val="none"/>
        </w:rPr>
        <w:t>2</w:t>
      </w:r>
      <w:r>
        <w:rPr>
          <w:rFonts w:ascii="Times New Roman" w:eastAsia="Times New Roman" w:hAnsi="Times New Roman" w:cs="Times New Roman"/>
          <w:color w:val="000000"/>
          <w:kern w:val="0"/>
          <w:sz w:val="24"/>
          <w:szCs w:val="24"/>
          <w:vertAlign w:val="superscript"/>
          <w:lang w:eastAsia="et-EE"/>
          <w14:ligatures w14:val="none"/>
        </w:rPr>
        <w:t>2</w:t>
      </w:r>
      <w:r>
        <w:rPr>
          <w:rFonts w:ascii="Times New Roman" w:eastAsia="Times New Roman" w:hAnsi="Times New Roman" w:cs="Times New Roman"/>
          <w:color w:val="000000"/>
          <w:kern w:val="0"/>
          <w:sz w:val="24"/>
          <w:szCs w:val="24"/>
          <w:lang w:eastAsia="et-EE"/>
          <w14:ligatures w14:val="none"/>
        </w:rPr>
        <w:t xml:space="preserve"> muudetakse ja sõnastatakse järgmiselt:</w:t>
      </w:r>
    </w:p>
    <w:p w14:paraId="4C72E216" w14:textId="08DC411C" w:rsidR="00784F5C" w:rsidRPr="003D0285" w:rsidRDefault="00784F5C" w:rsidP="00784F5C">
      <w:pPr>
        <w:spacing w:after="31"/>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„(2</w:t>
      </w:r>
      <w:r>
        <w:rPr>
          <w:rFonts w:ascii="Times New Roman" w:eastAsia="Times New Roman" w:hAnsi="Times New Roman" w:cs="Times New Roman"/>
          <w:color w:val="000000"/>
          <w:kern w:val="0"/>
          <w:sz w:val="24"/>
          <w:szCs w:val="24"/>
          <w:vertAlign w:val="superscript"/>
          <w:lang w:eastAsia="et-EE"/>
          <w14:ligatures w14:val="none"/>
        </w:rPr>
        <w:t>2</w:t>
      </w:r>
      <w:r>
        <w:rPr>
          <w:rFonts w:ascii="Times New Roman" w:eastAsia="Times New Roman" w:hAnsi="Times New Roman" w:cs="Times New Roman"/>
          <w:color w:val="000000"/>
          <w:kern w:val="0"/>
          <w:sz w:val="24"/>
          <w:szCs w:val="24"/>
          <w:lang w:eastAsia="et-EE"/>
          <w14:ligatures w14:val="none"/>
        </w:rPr>
        <w:t xml:space="preserve">) </w:t>
      </w:r>
      <w:r w:rsidRPr="003D0285">
        <w:rPr>
          <w:rFonts w:ascii="Times New Roman" w:eastAsia="Times New Roman" w:hAnsi="Times New Roman" w:cs="Times New Roman"/>
          <w:color w:val="000000"/>
          <w:kern w:val="0"/>
          <w:sz w:val="24"/>
          <w:szCs w:val="24"/>
          <w:lang w:eastAsia="et-EE"/>
          <w14:ligatures w14:val="none"/>
        </w:rPr>
        <w:t xml:space="preserve">Süsteemihaldur koostab käesoleva seaduse </w:t>
      </w:r>
      <w:commentRangeStart w:id="2"/>
      <w:del w:id="3" w:author="Katariina Kärsten - JUSTDIGI" w:date="2025-09-12T09:33:00Z" w16du:dateUtc="2025-09-12T06:33:00Z">
        <w:r w:rsidRPr="003D0285" w:rsidDel="00325743">
          <w:rPr>
            <w:rFonts w:ascii="Times New Roman" w:eastAsia="Times New Roman" w:hAnsi="Times New Roman" w:cs="Times New Roman"/>
            <w:color w:val="000000"/>
            <w:kern w:val="0"/>
            <w:sz w:val="24"/>
            <w:szCs w:val="24"/>
            <w:lang w:eastAsia="et-EE"/>
            <w14:ligatures w14:val="none"/>
          </w:rPr>
          <w:delText xml:space="preserve">paragrahvi </w:delText>
        </w:r>
      </w:del>
      <w:ins w:id="4" w:author="Katariina Kärsten - JUSTDIGI" w:date="2025-09-12T09:33:00Z" w16du:dateUtc="2025-09-12T06:33:00Z">
        <w:r w:rsidR="00325743">
          <w:rPr>
            <w:rFonts w:ascii="Times New Roman" w:eastAsia="Times New Roman" w:hAnsi="Times New Roman" w:cs="Times New Roman"/>
            <w:color w:val="000000"/>
            <w:kern w:val="0"/>
            <w:sz w:val="24"/>
            <w:szCs w:val="24"/>
            <w:lang w:eastAsia="et-EE"/>
            <w14:ligatures w14:val="none"/>
          </w:rPr>
          <w:t>§</w:t>
        </w:r>
        <w:r w:rsidR="00325743" w:rsidRPr="003D0285">
          <w:rPr>
            <w:rFonts w:ascii="Times New Roman" w:eastAsia="Times New Roman" w:hAnsi="Times New Roman" w:cs="Times New Roman"/>
            <w:color w:val="000000"/>
            <w:kern w:val="0"/>
            <w:sz w:val="24"/>
            <w:szCs w:val="24"/>
            <w:lang w:eastAsia="et-EE"/>
            <w14:ligatures w14:val="none"/>
          </w:rPr>
          <w:t xml:space="preserve"> </w:t>
        </w:r>
      </w:ins>
      <w:commentRangeEnd w:id="2"/>
      <w:ins w:id="5" w:author="Katariina Kärsten - JUSTDIGI" w:date="2025-09-12T09:36:00Z" w16du:dateUtc="2025-09-12T06:36:00Z">
        <w:r w:rsidR="001C5002">
          <w:rPr>
            <w:rStyle w:val="Kommentaariviide"/>
          </w:rPr>
          <w:commentReference w:id="2"/>
        </w:r>
      </w:ins>
      <w:r w:rsidRPr="003D0285">
        <w:rPr>
          <w:rFonts w:ascii="Times New Roman" w:eastAsia="Times New Roman" w:hAnsi="Times New Roman" w:cs="Times New Roman"/>
          <w:color w:val="000000"/>
          <w:kern w:val="0"/>
          <w:sz w:val="24"/>
          <w:szCs w:val="24"/>
          <w:lang w:eastAsia="et-EE"/>
          <w14:ligatures w14:val="none"/>
        </w:rPr>
        <w:t>72 lõikes 6</w:t>
      </w:r>
      <w:r w:rsidRPr="003D0285">
        <w:rPr>
          <w:rFonts w:ascii="Times New Roman" w:eastAsia="Times New Roman" w:hAnsi="Times New Roman" w:cs="Times New Roman"/>
          <w:color w:val="000000"/>
          <w:kern w:val="0"/>
          <w:sz w:val="24"/>
          <w:szCs w:val="24"/>
          <w:vertAlign w:val="superscript"/>
          <w:lang w:eastAsia="et-EE"/>
          <w14:ligatures w14:val="none"/>
        </w:rPr>
        <w:t>3</w:t>
      </w:r>
      <w:r w:rsidRPr="003D0285">
        <w:rPr>
          <w:rFonts w:ascii="Times New Roman" w:eastAsia="Times New Roman" w:hAnsi="Times New Roman" w:cs="Times New Roman"/>
          <w:color w:val="000000"/>
          <w:kern w:val="0"/>
          <w:sz w:val="24"/>
          <w:szCs w:val="24"/>
          <w:lang w:eastAsia="et-EE"/>
          <w14:ligatures w14:val="none"/>
        </w:rPr>
        <w:t xml:space="preserve"> sätestatud liitumistasu alusel liituja suhtes kohalduva tootmissuunalise võimsuse piiramise hüvitamise metoodika </w:t>
      </w:r>
      <w:del w:id="6" w:author="Merike Koppel - JUSTDIGI" w:date="2025-08-21T11:35:00Z" w16du:dateUtc="2025-08-21T08:35:00Z">
        <w:r w:rsidRPr="003D0285" w:rsidDel="00FA24FD">
          <w:rPr>
            <w:rFonts w:ascii="Times New Roman" w:eastAsia="Times New Roman" w:hAnsi="Times New Roman" w:cs="Times New Roman"/>
            <w:color w:val="000000"/>
            <w:kern w:val="0"/>
            <w:sz w:val="24"/>
            <w:szCs w:val="24"/>
            <w:lang w:eastAsia="et-EE"/>
            <w14:ligatures w14:val="none"/>
          </w:rPr>
          <w:delText xml:space="preserve"> </w:delText>
        </w:r>
      </w:del>
      <w:r w:rsidRPr="003D0285">
        <w:rPr>
          <w:rFonts w:ascii="Times New Roman" w:eastAsia="Times New Roman" w:hAnsi="Times New Roman" w:cs="Times New Roman"/>
          <w:color w:val="000000"/>
          <w:kern w:val="0"/>
          <w:sz w:val="24"/>
          <w:szCs w:val="24"/>
          <w:lang w:eastAsia="et-EE"/>
          <w14:ligatures w14:val="none"/>
        </w:rPr>
        <w:t>ja esitab selle enne kehtestamist turuosalistele avalikule konsultatsioonile.</w:t>
      </w:r>
      <w:r>
        <w:rPr>
          <w:rFonts w:ascii="Times New Roman" w:eastAsia="Times New Roman" w:hAnsi="Times New Roman" w:cs="Times New Roman"/>
          <w:color w:val="000000"/>
          <w:kern w:val="0"/>
          <w:sz w:val="24"/>
          <w:szCs w:val="24"/>
          <w:lang w:eastAsia="et-EE"/>
          <w14:ligatures w14:val="none"/>
        </w:rPr>
        <w:t>“;</w:t>
      </w:r>
    </w:p>
    <w:p w14:paraId="6E58350A" w14:textId="77777777" w:rsidR="00784F5C" w:rsidRPr="0046046D" w:rsidRDefault="00784F5C" w:rsidP="00784F5C">
      <w:pPr>
        <w:spacing w:after="31"/>
        <w:jc w:val="both"/>
        <w:rPr>
          <w:rFonts w:ascii="Times New Roman" w:eastAsia="Times New Roman" w:hAnsi="Times New Roman" w:cs="Times New Roman"/>
          <w:color w:val="000000"/>
          <w:kern w:val="0"/>
          <w:sz w:val="24"/>
          <w:szCs w:val="24"/>
          <w:lang w:eastAsia="et-EE"/>
          <w14:ligatures w14:val="none"/>
        </w:rPr>
      </w:pPr>
    </w:p>
    <w:p w14:paraId="48F7B2AC" w14:textId="77777777" w:rsidR="00784F5C" w:rsidRPr="00386FC6" w:rsidRDefault="00784F5C" w:rsidP="00784F5C">
      <w:pPr>
        <w:spacing w:after="31"/>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4</w:t>
      </w:r>
      <w:r w:rsidRPr="142B2B03">
        <w:rPr>
          <w:rFonts w:ascii="Times New Roman" w:eastAsia="Times New Roman" w:hAnsi="Times New Roman" w:cs="Times New Roman"/>
          <w:b/>
          <w:bCs/>
          <w:color w:val="000000"/>
          <w:kern w:val="0"/>
          <w:sz w:val="24"/>
          <w:szCs w:val="24"/>
          <w:lang w:eastAsia="et-EE"/>
          <w14:ligatures w14:val="none"/>
        </w:rPr>
        <w:t>)</w:t>
      </w:r>
      <w:r w:rsidRPr="142B2B03">
        <w:rPr>
          <w:rFonts w:ascii="Times New Roman" w:eastAsia="Times New Roman" w:hAnsi="Times New Roman" w:cs="Times New Roman"/>
          <w:color w:val="000000"/>
          <w:kern w:val="0"/>
          <w:sz w:val="24"/>
          <w:szCs w:val="24"/>
          <w:lang w:eastAsia="et-EE"/>
          <w14:ligatures w14:val="none"/>
        </w:rPr>
        <w:t xml:space="preserve"> paragrahvi 44 täiendatakse lõiget</w:t>
      </w:r>
      <w:r>
        <w:rPr>
          <w:rFonts w:ascii="Times New Roman" w:eastAsia="Times New Roman" w:hAnsi="Times New Roman" w:cs="Times New Roman"/>
          <w:color w:val="000000"/>
          <w:kern w:val="0"/>
          <w:sz w:val="24"/>
          <w:szCs w:val="24"/>
          <w:lang w:eastAsia="et-EE"/>
          <w14:ligatures w14:val="none"/>
        </w:rPr>
        <w:t>eg</w:t>
      </w:r>
      <w:r w:rsidRPr="142B2B03">
        <w:rPr>
          <w:rFonts w:ascii="Times New Roman" w:eastAsia="Times New Roman" w:hAnsi="Times New Roman" w:cs="Times New Roman"/>
          <w:color w:val="000000"/>
          <w:kern w:val="0"/>
          <w:sz w:val="24"/>
          <w:szCs w:val="24"/>
          <w:lang w:eastAsia="et-EE"/>
          <w14:ligatures w14:val="none"/>
        </w:rPr>
        <w:t>a 1</w:t>
      </w:r>
      <w:r w:rsidRPr="142B2B03">
        <w:rPr>
          <w:rFonts w:ascii="Times New Roman" w:eastAsia="Times New Roman" w:hAnsi="Times New Roman" w:cs="Times New Roman"/>
          <w:color w:val="000000"/>
          <w:kern w:val="0"/>
          <w:sz w:val="24"/>
          <w:szCs w:val="24"/>
          <w:vertAlign w:val="superscript"/>
          <w:lang w:eastAsia="et-EE"/>
          <w14:ligatures w14:val="none"/>
        </w:rPr>
        <w:t xml:space="preserve">1 </w:t>
      </w:r>
      <w:r w:rsidRPr="142B2B03">
        <w:rPr>
          <w:rFonts w:ascii="Times New Roman" w:eastAsia="Times New Roman" w:hAnsi="Times New Roman" w:cs="Times New Roman"/>
          <w:color w:val="000000"/>
          <w:kern w:val="0"/>
          <w:sz w:val="24"/>
          <w:szCs w:val="24"/>
          <w:lang w:eastAsia="et-EE"/>
          <w14:ligatures w14:val="none"/>
        </w:rPr>
        <w:t>ja 1</w:t>
      </w:r>
      <w:r w:rsidRPr="009B72FB">
        <w:rPr>
          <w:rFonts w:ascii="Times New Roman" w:eastAsia="Times New Roman" w:hAnsi="Times New Roman" w:cs="Times New Roman"/>
          <w:color w:val="000000"/>
          <w:kern w:val="0"/>
          <w:sz w:val="24"/>
          <w:szCs w:val="24"/>
          <w:vertAlign w:val="superscript"/>
          <w:lang w:eastAsia="et-EE"/>
          <w14:ligatures w14:val="none"/>
        </w:rPr>
        <w:t>2</w:t>
      </w:r>
      <w:r w:rsidRPr="142B2B03">
        <w:rPr>
          <w:rFonts w:ascii="Times New Roman" w:eastAsia="Times New Roman" w:hAnsi="Times New Roman" w:cs="Times New Roman"/>
          <w:color w:val="000000"/>
          <w:kern w:val="0"/>
          <w:sz w:val="24"/>
          <w:szCs w:val="24"/>
          <w:lang w:eastAsia="et-EE"/>
          <w14:ligatures w14:val="none"/>
        </w:rPr>
        <w:t xml:space="preserve"> järgmises sõnastuses:</w:t>
      </w:r>
    </w:p>
    <w:p w14:paraId="618E5C01" w14:textId="412E3696" w:rsidR="00784F5C" w:rsidRDefault="00784F5C" w:rsidP="00784F5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3F795058">
        <w:rPr>
          <w:rFonts w:ascii="Times New Roman" w:eastAsia="Times New Roman" w:hAnsi="Times New Roman" w:cs="Times New Roman"/>
          <w:color w:val="000000"/>
          <w:kern w:val="0"/>
          <w:sz w:val="24"/>
          <w:szCs w:val="24"/>
          <w:lang w:eastAsia="et-EE"/>
          <w14:ligatures w14:val="none"/>
        </w:rPr>
        <w:t>„(1</w:t>
      </w:r>
      <w:r w:rsidRPr="3F795058">
        <w:rPr>
          <w:rFonts w:ascii="Times New Roman" w:eastAsia="Times New Roman" w:hAnsi="Times New Roman" w:cs="Times New Roman"/>
          <w:color w:val="000000"/>
          <w:kern w:val="0"/>
          <w:sz w:val="24"/>
          <w:szCs w:val="24"/>
          <w:vertAlign w:val="superscript"/>
          <w:lang w:eastAsia="et-EE"/>
          <w14:ligatures w14:val="none"/>
        </w:rPr>
        <w:t>1</w:t>
      </w:r>
      <w:r w:rsidRPr="3F795058">
        <w:rPr>
          <w:rFonts w:ascii="Times New Roman" w:eastAsia="Times New Roman" w:hAnsi="Times New Roman" w:cs="Times New Roman"/>
          <w:color w:val="000000"/>
          <w:kern w:val="0"/>
          <w:sz w:val="24"/>
          <w:szCs w:val="24"/>
          <w:lang w:eastAsia="et-EE"/>
          <w14:ligatures w14:val="none"/>
        </w:rPr>
        <w:t>) Avatud tarnija tagab</w:t>
      </w:r>
      <w:r>
        <w:t xml:space="preserve"> </w:t>
      </w:r>
      <w:del w:id="7" w:author="Merike Koppel - JUSTDIGI" w:date="2025-08-21T12:47:00Z" w16du:dateUtc="2025-08-21T09:47:00Z">
        <w:r w:rsidRPr="142B2B03" w:rsidDel="005B435D">
          <w:rPr>
            <w:rFonts w:ascii="Times New Roman" w:eastAsia="Times New Roman" w:hAnsi="Times New Roman" w:cs="Times New Roman"/>
            <w:color w:val="000000" w:themeColor="text1"/>
            <w:sz w:val="24"/>
            <w:szCs w:val="24"/>
            <w:lang w:eastAsia="et-EE"/>
          </w:rPr>
          <w:delText> </w:delText>
        </w:r>
      </w:del>
      <w:r w:rsidRPr="142B2B03">
        <w:rPr>
          <w:rFonts w:ascii="Times New Roman" w:eastAsia="Times New Roman" w:hAnsi="Times New Roman" w:cs="Times New Roman"/>
          <w:color w:val="000000" w:themeColor="text1"/>
          <w:sz w:val="24"/>
          <w:szCs w:val="24"/>
          <w:lang w:eastAsia="et-EE"/>
        </w:rPr>
        <w:t>tähtajalise fikseeritud elektrihinnaga lepingu pakkumisel</w:t>
      </w:r>
      <w:r w:rsidRPr="3F795058">
        <w:rPr>
          <w:rFonts w:ascii="Times New Roman" w:eastAsia="Times New Roman" w:hAnsi="Times New Roman" w:cs="Times New Roman"/>
          <w:color w:val="000000"/>
          <w:kern w:val="0"/>
          <w:sz w:val="24"/>
          <w:szCs w:val="24"/>
          <w:lang w:eastAsia="et-EE"/>
          <w14:ligatures w14:val="none"/>
        </w:rPr>
        <w:t xml:space="preserve"> asjakohase riskimaandusstrateegia abil elektrienergia hulgimüügihindade muutumisega kaasnevate</w:t>
      </w:r>
      <w:r w:rsidRPr="3F795058">
        <w:rPr>
          <w:rFonts w:ascii="Times New Roman" w:eastAsia="Times New Roman" w:hAnsi="Times New Roman" w:cs="Times New Roman"/>
          <w:color w:val="000000"/>
          <w:kern w:val="0"/>
          <w:lang w:eastAsia="et-EE"/>
          <w14:ligatures w14:val="none"/>
        </w:rPr>
        <w:t xml:space="preserve"> </w:t>
      </w:r>
      <w:r w:rsidRPr="3F795058">
        <w:rPr>
          <w:rFonts w:ascii="Times New Roman" w:eastAsia="Times New Roman" w:hAnsi="Times New Roman" w:cs="Times New Roman"/>
          <w:color w:val="000000"/>
          <w:kern w:val="0"/>
          <w:sz w:val="24"/>
          <w:szCs w:val="24"/>
          <w:lang w:eastAsia="et-EE"/>
          <w14:ligatures w14:val="none"/>
        </w:rPr>
        <w:t>riskide maandamise, säilitades samal ajal lühiajal</w:t>
      </w:r>
      <w:r w:rsidRPr="142B2B03">
        <w:rPr>
          <w:rFonts w:ascii="Times New Roman" w:eastAsia="Times New Roman" w:hAnsi="Times New Roman" w:cs="Times New Roman"/>
          <w:color w:val="000000" w:themeColor="text1"/>
          <w:sz w:val="24"/>
          <w:szCs w:val="24"/>
          <w:lang w:eastAsia="et-EE"/>
        </w:rPr>
        <w:t xml:space="preserve">istel turgudel likviidsuse ja reageerides turu hindadele, et vähendada </w:t>
      </w:r>
      <w:r w:rsidRPr="009B72FB">
        <w:rPr>
          <w:rFonts w:ascii="Times New Roman" w:eastAsia="Times New Roman" w:hAnsi="Times New Roman" w:cs="Times New Roman"/>
          <w:color w:val="000000"/>
          <w:kern w:val="0"/>
          <w:sz w:val="24"/>
          <w:szCs w:val="24"/>
          <w:lang w:eastAsia="et-EE"/>
          <w14:ligatures w14:val="none"/>
        </w:rPr>
        <w:t xml:space="preserve">tarnehäirete ohtu. </w:t>
      </w:r>
      <w:commentRangeStart w:id="8"/>
      <w:r w:rsidRPr="009B72FB">
        <w:rPr>
          <w:rFonts w:ascii="Times New Roman" w:eastAsia="Times New Roman" w:hAnsi="Times New Roman" w:cs="Times New Roman"/>
          <w:color w:val="000000"/>
          <w:kern w:val="0"/>
          <w:sz w:val="24"/>
          <w:szCs w:val="24"/>
          <w:lang w:eastAsia="et-EE"/>
          <w14:ligatures w14:val="none"/>
        </w:rPr>
        <w:t xml:space="preserve">Riskimaandusstrateegiad on </w:t>
      </w:r>
      <w:commentRangeStart w:id="9"/>
      <w:r w:rsidRPr="009B72FB">
        <w:rPr>
          <w:rFonts w:ascii="Times New Roman" w:eastAsia="Times New Roman" w:hAnsi="Times New Roman" w:cs="Times New Roman"/>
          <w:color w:val="000000"/>
          <w:kern w:val="0"/>
          <w:sz w:val="24"/>
          <w:szCs w:val="24"/>
          <w:lang w:eastAsia="et-EE"/>
          <w14:ligatures w14:val="none"/>
        </w:rPr>
        <w:t>meetmed ja tegevused</w:t>
      </w:r>
      <w:commentRangeEnd w:id="9"/>
      <w:r w:rsidR="00C7236B">
        <w:rPr>
          <w:rStyle w:val="Kommentaariviide"/>
        </w:rPr>
        <w:commentReference w:id="9"/>
      </w:r>
      <w:r w:rsidRPr="009B72FB">
        <w:rPr>
          <w:rFonts w:ascii="Times New Roman" w:eastAsia="Times New Roman" w:hAnsi="Times New Roman" w:cs="Times New Roman"/>
          <w:color w:val="000000"/>
          <w:kern w:val="0"/>
          <w:sz w:val="24"/>
          <w:szCs w:val="24"/>
          <w:lang w:eastAsia="et-EE"/>
          <w14:ligatures w14:val="none"/>
        </w:rPr>
        <w:t>, mille eesmärk on vähendada või kontrollida hinnakõikumistest, tururiskidest, regulatiivsetest muudatustest või muudest ebakindlustest tulenevaid finantsriske, mis võivad mõjutada elektri ostjaid või müüjaid.</w:t>
      </w:r>
      <w:commentRangeEnd w:id="8"/>
      <w:r w:rsidR="003C711E">
        <w:rPr>
          <w:rStyle w:val="Kommentaariviide"/>
        </w:rPr>
        <w:commentReference w:id="8"/>
      </w:r>
    </w:p>
    <w:p w14:paraId="2D6C854E" w14:textId="77777777" w:rsidR="00784F5C" w:rsidRPr="009B72FB" w:rsidRDefault="00784F5C" w:rsidP="00784F5C">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3742CD3D" w14:textId="77777777" w:rsidR="00784F5C" w:rsidRDefault="00784F5C" w:rsidP="00784F5C">
      <w:pPr>
        <w:spacing w:after="0" w:line="240" w:lineRule="auto"/>
        <w:jc w:val="both"/>
        <w:rPr>
          <w:rFonts w:ascii="Times New Roman" w:eastAsia="Times New Roman" w:hAnsi="Times New Roman" w:cs="Times New Roman"/>
          <w:color w:val="000000" w:themeColor="text1"/>
          <w:sz w:val="24"/>
          <w:szCs w:val="24"/>
          <w:lang w:eastAsia="et-EE"/>
        </w:rPr>
      </w:pPr>
      <w:r w:rsidRPr="009B72FB">
        <w:rPr>
          <w:rFonts w:ascii="Times New Roman" w:eastAsia="Times New Roman" w:hAnsi="Times New Roman" w:cs="Times New Roman"/>
          <w:color w:val="000000" w:themeColor="text1"/>
          <w:sz w:val="24"/>
          <w:szCs w:val="24"/>
          <w:lang w:eastAsia="et-EE"/>
        </w:rPr>
        <w:t>(1</w:t>
      </w:r>
      <w:r w:rsidRPr="009B72FB">
        <w:rPr>
          <w:rFonts w:ascii="Times New Roman" w:eastAsia="Times New Roman" w:hAnsi="Times New Roman" w:cs="Times New Roman"/>
          <w:color w:val="000000" w:themeColor="text1"/>
          <w:sz w:val="24"/>
          <w:szCs w:val="24"/>
          <w:vertAlign w:val="superscript"/>
          <w:lang w:eastAsia="et-EE"/>
        </w:rPr>
        <w:t>2</w:t>
      </w:r>
      <w:r w:rsidRPr="009B72FB">
        <w:rPr>
          <w:rFonts w:ascii="Times New Roman" w:eastAsia="Times New Roman" w:hAnsi="Times New Roman" w:cs="Times New Roman"/>
          <w:color w:val="000000" w:themeColor="text1"/>
          <w:sz w:val="24"/>
          <w:szCs w:val="24"/>
          <w:lang w:eastAsia="et-EE"/>
        </w:rPr>
        <w:t>) Käesoleva paragrahvi lõikes 1</w:t>
      </w:r>
      <w:r w:rsidRPr="005F05E7">
        <w:rPr>
          <w:rFonts w:ascii="Times New Roman" w:eastAsia="Times New Roman" w:hAnsi="Times New Roman" w:cs="Times New Roman"/>
          <w:color w:val="000000" w:themeColor="text1"/>
          <w:sz w:val="24"/>
          <w:szCs w:val="24"/>
          <w:vertAlign w:val="superscript"/>
          <w:lang w:eastAsia="et-EE"/>
        </w:rPr>
        <w:t>1</w:t>
      </w:r>
      <w:r w:rsidRPr="009B72FB">
        <w:rPr>
          <w:rFonts w:ascii="Times New Roman" w:eastAsia="Times New Roman" w:hAnsi="Times New Roman" w:cs="Times New Roman"/>
          <w:color w:val="000000" w:themeColor="text1"/>
          <w:sz w:val="24"/>
          <w:szCs w:val="24"/>
          <w:lang w:eastAsia="et-EE"/>
        </w:rPr>
        <w:t xml:space="preserve"> nimetatud riskimaandusstrateegias võetakse arvesse turu struktuuri, tarnija suurust, </w:t>
      </w:r>
      <w:commentRangeStart w:id="10"/>
      <w:r w:rsidRPr="009B72FB">
        <w:rPr>
          <w:rFonts w:ascii="Times New Roman" w:eastAsia="Times New Roman" w:hAnsi="Times New Roman" w:cs="Times New Roman"/>
          <w:color w:val="000000" w:themeColor="text1"/>
          <w:sz w:val="24"/>
          <w:szCs w:val="24"/>
          <w:lang w:eastAsia="et-EE"/>
        </w:rPr>
        <w:t>juurdepääsu</w:t>
      </w:r>
      <w:commentRangeEnd w:id="10"/>
      <w:r w:rsidR="008E0F20">
        <w:rPr>
          <w:rStyle w:val="Kommentaariviide"/>
        </w:rPr>
        <w:commentReference w:id="10"/>
      </w:r>
      <w:r w:rsidRPr="009B72FB">
        <w:rPr>
          <w:rFonts w:ascii="Times New Roman" w:eastAsia="Times New Roman" w:hAnsi="Times New Roman" w:cs="Times New Roman"/>
          <w:color w:val="000000" w:themeColor="text1"/>
          <w:sz w:val="24"/>
          <w:szCs w:val="24"/>
          <w:lang w:eastAsia="et-EE"/>
        </w:rPr>
        <w:t xml:space="preserve"> oma toodangule, kapitalisatsiooni ja sõltuvust hulgimüügituru hindade muutumisest.</w:t>
      </w:r>
      <w:r w:rsidRPr="142B2B03">
        <w:rPr>
          <w:rFonts w:ascii="Times New Roman" w:eastAsia="Times New Roman" w:hAnsi="Times New Roman" w:cs="Times New Roman"/>
          <w:color w:val="000000" w:themeColor="text1"/>
          <w:sz w:val="24"/>
          <w:szCs w:val="24"/>
          <w:lang w:eastAsia="et-EE"/>
        </w:rPr>
        <w:t>“;</w:t>
      </w:r>
    </w:p>
    <w:p w14:paraId="18C87714" w14:textId="77777777" w:rsidR="00784F5C" w:rsidRDefault="00784F5C" w:rsidP="00784F5C">
      <w:pPr>
        <w:spacing w:after="0" w:line="240" w:lineRule="auto"/>
        <w:jc w:val="both"/>
        <w:rPr>
          <w:rFonts w:ascii="Times New Roman" w:eastAsia="Times New Roman" w:hAnsi="Times New Roman" w:cs="Times New Roman"/>
          <w:color w:val="000000" w:themeColor="text1"/>
          <w:sz w:val="24"/>
          <w:szCs w:val="24"/>
          <w:lang w:eastAsia="et-EE"/>
        </w:rPr>
      </w:pPr>
    </w:p>
    <w:p w14:paraId="5D8CEC8B" w14:textId="77777777" w:rsidR="00784F5C" w:rsidRDefault="00784F5C" w:rsidP="00784F5C">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b/>
          <w:bCs/>
          <w:color w:val="000000" w:themeColor="text1"/>
          <w:sz w:val="24"/>
          <w:szCs w:val="24"/>
          <w:lang w:eastAsia="et-EE"/>
        </w:rPr>
        <w:t>5</w:t>
      </w:r>
      <w:r w:rsidRPr="00B85167">
        <w:rPr>
          <w:rFonts w:ascii="Times New Roman" w:eastAsia="Times New Roman" w:hAnsi="Times New Roman" w:cs="Times New Roman"/>
          <w:b/>
          <w:bCs/>
          <w:color w:val="000000" w:themeColor="text1"/>
          <w:sz w:val="24"/>
          <w:szCs w:val="24"/>
          <w:lang w:eastAsia="et-EE"/>
        </w:rPr>
        <w:t>)</w:t>
      </w:r>
      <w:r w:rsidRPr="142B2B03">
        <w:rPr>
          <w:rFonts w:ascii="Times New Roman" w:eastAsia="Times New Roman" w:hAnsi="Times New Roman" w:cs="Times New Roman"/>
          <w:color w:val="000000" w:themeColor="text1"/>
          <w:sz w:val="24"/>
          <w:szCs w:val="24"/>
          <w:lang w:eastAsia="et-EE"/>
        </w:rPr>
        <w:t xml:space="preserve"> paragrahvi 44 lõi</w:t>
      </w:r>
      <w:r>
        <w:rPr>
          <w:rFonts w:ascii="Times New Roman" w:eastAsia="Times New Roman" w:hAnsi="Times New Roman" w:cs="Times New Roman"/>
          <w:color w:val="000000" w:themeColor="text1"/>
          <w:sz w:val="24"/>
          <w:szCs w:val="24"/>
          <w:lang w:eastAsia="et-EE"/>
        </w:rPr>
        <w:t xml:space="preserve">ke </w:t>
      </w:r>
      <w:r w:rsidRPr="142B2B03">
        <w:rPr>
          <w:rFonts w:ascii="Times New Roman" w:eastAsia="Times New Roman" w:hAnsi="Times New Roman" w:cs="Times New Roman"/>
          <w:color w:val="000000" w:themeColor="text1"/>
          <w:sz w:val="24"/>
          <w:szCs w:val="24"/>
          <w:lang w:eastAsia="et-EE"/>
        </w:rPr>
        <w:t>4</w:t>
      </w:r>
      <w:r w:rsidRPr="007F6FBB">
        <w:rPr>
          <w:rFonts w:ascii="Times New Roman" w:eastAsia="Times New Roman" w:hAnsi="Times New Roman" w:cs="Times New Roman"/>
          <w:color w:val="000000" w:themeColor="text1"/>
          <w:sz w:val="24"/>
          <w:szCs w:val="24"/>
          <w:vertAlign w:val="superscript"/>
          <w:lang w:eastAsia="et-EE"/>
        </w:rPr>
        <w:t>1</w:t>
      </w:r>
      <w:r w:rsidRPr="142B2B03">
        <w:rPr>
          <w:rFonts w:ascii="Times New Roman" w:eastAsia="Times New Roman" w:hAnsi="Times New Roman" w:cs="Times New Roman"/>
          <w:color w:val="000000" w:themeColor="text1"/>
          <w:sz w:val="24"/>
          <w:szCs w:val="24"/>
          <w:lang w:eastAsia="et-EE"/>
        </w:rPr>
        <w:t xml:space="preserve"> </w:t>
      </w:r>
      <w:r>
        <w:rPr>
          <w:rFonts w:ascii="Times New Roman" w:eastAsia="Times New Roman" w:hAnsi="Times New Roman" w:cs="Times New Roman"/>
          <w:color w:val="000000" w:themeColor="text1"/>
          <w:sz w:val="24"/>
          <w:szCs w:val="24"/>
          <w:lang w:eastAsia="et-EE"/>
        </w:rPr>
        <w:t xml:space="preserve">kolmas lause </w:t>
      </w:r>
      <w:r w:rsidRPr="142B2B03">
        <w:rPr>
          <w:rFonts w:ascii="Times New Roman" w:eastAsia="Times New Roman" w:hAnsi="Times New Roman" w:cs="Times New Roman"/>
          <w:color w:val="000000" w:themeColor="text1"/>
          <w:sz w:val="24"/>
          <w:szCs w:val="24"/>
          <w:lang w:eastAsia="et-EE"/>
        </w:rPr>
        <w:t>muudetakse ja sõnastatakse järgmiselt:</w:t>
      </w:r>
    </w:p>
    <w:p w14:paraId="025B65C5" w14:textId="5E31BE28" w:rsidR="00784F5C" w:rsidRDefault="006411A9" w:rsidP="00784F5C">
      <w:pPr>
        <w:spacing w:after="0" w:line="240" w:lineRule="auto"/>
        <w:jc w:val="both"/>
        <w:rPr>
          <w:rFonts w:ascii="Times New Roman" w:eastAsia="Times New Roman" w:hAnsi="Times New Roman" w:cs="Times New Roman"/>
          <w:color w:val="000000" w:themeColor="text1"/>
          <w:sz w:val="24"/>
          <w:szCs w:val="24"/>
          <w:lang w:eastAsia="et-EE"/>
        </w:rPr>
      </w:pPr>
      <w:ins w:id="11" w:author="Merike Koppel - JUSTDIGI" w:date="2025-08-21T11:49:00Z" w16du:dateUtc="2025-08-21T08:49:00Z">
        <w:r>
          <w:rPr>
            <w:rFonts w:ascii="Times New Roman" w:eastAsia="Times New Roman" w:hAnsi="Times New Roman" w:cs="Times New Roman"/>
            <w:color w:val="000000" w:themeColor="text1"/>
            <w:sz w:val="24"/>
            <w:szCs w:val="24"/>
            <w:lang w:eastAsia="et-EE"/>
          </w:rPr>
          <w:t>„</w:t>
        </w:r>
      </w:ins>
      <w:del w:id="12" w:author="Merike Koppel - JUSTDIGI" w:date="2025-08-21T11:49:00Z" w16du:dateUtc="2025-08-21T08:49:00Z">
        <w:r w:rsidR="00784F5C" w:rsidRPr="142B2B03" w:rsidDel="006411A9">
          <w:rPr>
            <w:rFonts w:ascii="Times New Roman" w:eastAsia="Times New Roman" w:hAnsi="Times New Roman" w:cs="Times New Roman"/>
            <w:color w:val="000000" w:themeColor="text1"/>
            <w:sz w:val="24"/>
            <w:szCs w:val="24"/>
            <w:lang w:eastAsia="et-EE"/>
          </w:rPr>
          <w:delText>“</w:delText>
        </w:r>
      </w:del>
      <w:r w:rsidR="00784F5C" w:rsidRPr="142B2B03">
        <w:rPr>
          <w:rFonts w:ascii="Times New Roman" w:eastAsia="Times New Roman" w:hAnsi="Times New Roman" w:cs="Times New Roman"/>
          <w:color w:val="000000" w:themeColor="text1"/>
          <w:sz w:val="24"/>
          <w:szCs w:val="24"/>
          <w:lang w:eastAsia="et-EE"/>
        </w:rPr>
        <w:t>Kui võrguettevõtja elektrienergiat ise ei müü, korraldab ta elektrituru toimimise võrgueeskirjas sätestatud tingimus</w:t>
      </w:r>
      <w:r w:rsidR="00784F5C">
        <w:rPr>
          <w:rFonts w:ascii="Times New Roman" w:eastAsia="Times New Roman" w:hAnsi="Times New Roman" w:cs="Times New Roman"/>
          <w:color w:val="000000" w:themeColor="text1"/>
          <w:sz w:val="24"/>
          <w:szCs w:val="24"/>
          <w:lang w:eastAsia="et-EE"/>
        </w:rPr>
        <w:t>t</w:t>
      </w:r>
      <w:r w:rsidR="00784F5C" w:rsidRPr="142B2B03">
        <w:rPr>
          <w:rFonts w:ascii="Times New Roman" w:eastAsia="Times New Roman" w:hAnsi="Times New Roman" w:cs="Times New Roman"/>
          <w:color w:val="000000" w:themeColor="text1"/>
          <w:sz w:val="24"/>
          <w:szCs w:val="24"/>
          <w:lang w:eastAsia="et-EE"/>
        </w:rPr>
        <w:t>el konk</w:t>
      </w:r>
      <w:commentRangeStart w:id="13"/>
      <w:r w:rsidR="00784F5C" w:rsidRPr="142B2B03">
        <w:rPr>
          <w:rFonts w:ascii="Times New Roman" w:eastAsia="Times New Roman" w:hAnsi="Times New Roman" w:cs="Times New Roman"/>
          <w:color w:val="000000" w:themeColor="text1"/>
          <w:sz w:val="24"/>
          <w:szCs w:val="24"/>
          <w:lang w:eastAsia="et-EE"/>
        </w:rPr>
        <w:t>ur</w:t>
      </w:r>
      <w:del w:id="14" w:author="Merike Koppel - JUSTDIGI" w:date="2025-08-18T15:11:00Z" w16du:dateUtc="2025-08-18T12:11:00Z">
        <w:r w:rsidR="00784F5C" w:rsidRPr="142B2B03" w:rsidDel="00CF2917">
          <w:rPr>
            <w:rFonts w:ascii="Times New Roman" w:eastAsia="Times New Roman" w:hAnsi="Times New Roman" w:cs="Times New Roman"/>
            <w:color w:val="000000" w:themeColor="text1"/>
            <w:sz w:val="24"/>
            <w:szCs w:val="24"/>
            <w:lang w:eastAsia="et-EE"/>
          </w:rPr>
          <w:delText>s</w:delText>
        </w:r>
      </w:del>
      <w:r w:rsidR="00784F5C" w:rsidRPr="142B2B03">
        <w:rPr>
          <w:rFonts w:ascii="Times New Roman" w:eastAsia="Times New Roman" w:hAnsi="Times New Roman" w:cs="Times New Roman"/>
          <w:color w:val="000000" w:themeColor="text1"/>
          <w:sz w:val="24"/>
          <w:szCs w:val="24"/>
          <w:lang w:eastAsia="et-EE"/>
        </w:rPr>
        <w:t>si</w:t>
      </w:r>
      <w:commentRangeEnd w:id="13"/>
      <w:r w:rsidR="00ED41FD">
        <w:rPr>
          <w:rStyle w:val="Kommentaariviide"/>
        </w:rPr>
        <w:commentReference w:id="13"/>
      </w:r>
      <w:r w:rsidR="00784F5C" w:rsidRPr="142B2B03">
        <w:rPr>
          <w:rFonts w:ascii="Times New Roman" w:eastAsia="Times New Roman" w:hAnsi="Times New Roman" w:cs="Times New Roman"/>
          <w:color w:val="000000" w:themeColor="text1"/>
          <w:sz w:val="24"/>
          <w:szCs w:val="24"/>
          <w:lang w:eastAsia="et-EE"/>
        </w:rPr>
        <w:t xml:space="preserve">, et leida teenuse osutamiseks müüja, eelistamata seejuures </w:t>
      </w:r>
      <w:r w:rsidR="00784F5C" w:rsidRPr="142B2B03">
        <w:rPr>
          <w:rFonts w:ascii="Times New Roman" w:eastAsia="Times New Roman" w:hAnsi="Times New Roman" w:cs="Times New Roman"/>
          <w:sz w:val="24"/>
          <w:szCs w:val="24"/>
        </w:rPr>
        <w:t>endaga seotud ettevõtjat</w:t>
      </w:r>
      <w:r w:rsidR="00784F5C" w:rsidRPr="142B2B03">
        <w:rPr>
          <w:rFonts w:ascii="Times New Roman" w:eastAsia="Times New Roman" w:hAnsi="Times New Roman" w:cs="Times New Roman"/>
          <w:color w:val="000000" w:themeColor="text1"/>
          <w:sz w:val="24"/>
          <w:szCs w:val="24"/>
          <w:lang w:eastAsia="et-EE"/>
        </w:rPr>
        <w:t>.</w:t>
      </w:r>
      <w:r w:rsidR="00784F5C">
        <w:rPr>
          <w:rFonts w:ascii="Times New Roman" w:eastAsia="Times New Roman" w:hAnsi="Times New Roman" w:cs="Times New Roman"/>
          <w:color w:val="000000" w:themeColor="text1"/>
          <w:sz w:val="24"/>
          <w:szCs w:val="24"/>
          <w:lang w:eastAsia="et-EE"/>
        </w:rPr>
        <w:t>“;</w:t>
      </w:r>
    </w:p>
    <w:p w14:paraId="075BDECF" w14:textId="77777777" w:rsidR="00784F5C" w:rsidRDefault="00784F5C" w:rsidP="00784F5C">
      <w:pPr>
        <w:spacing w:after="0" w:line="240" w:lineRule="auto"/>
        <w:jc w:val="both"/>
        <w:rPr>
          <w:rFonts w:ascii="Times New Roman" w:eastAsia="Times New Roman" w:hAnsi="Times New Roman" w:cs="Times New Roman"/>
          <w:color w:val="000000" w:themeColor="text1"/>
          <w:sz w:val="24"/>
          <w:szCs w:val="24"/>
          <w:lang w:eastAsia="et-EE"/>
        </w:rPr>
      </w:pPr>
    </w:p>
    <w:p w14:paraId="6A7F4D11" w14:textId="1E558474" w:rsidR="00784F5C" w:rsidRDefault="00784F5C" w:rsidP="00784F5C">
      <w:pPr>
        <w:spacing w:after="0"/>
        <w:jc w:val="both"/>
        <w:rPr>
          <w:rFonts w:ascii="Times New Roman" w:eastAsia="Times New Roman" w:hAnsi="Times New Roman" w:cs="Times New Roman"/>
          <w:bCs/>
          <w:color w:val="000000"/>
          <w:kern w:val="0"/>
          <w:sz w:val="24"/>
          <w:lang w:eastAsia="et-EE"/>
          <w14:ligatures w14:val="none"/>
        </w:rPr>
      </w:pPr>
      <w:r>
        <w:rPr>
          <w:rFonts w:ascii="Times New Roman" w:eastAsia="Times New Roman" w:hAnsi="Times New Roman" w:cs="Times New Roman"/>
          <w:b/>
          <w:color w:val="000000"/>
          <w:kern w:val="0"/>
          <w:sz w:val="24"/>
          <w:lang w:eastAsia="et-EE"/>
          <w14:ligatures w14:val="none"/>
        </w:rPr>
        <w:t>6</w:t>
      </w:r>
      <w:r w:rsidRPr="008108F5">
        <w:rPr>
          <w:rFonts w:ascii="Times New Roman" w:eastAsia="Times New Roman" w:hAnsi="Times New Roman" w:cs="Times New Roman"/>
          <w:b/>
          <w:color w:val="000000"/>
          <w:kern w:val="0"/>
          <w:sz w:val="24"/>
          <w:lang w:eastAsia="et-EE"/>
          <w14:ligatures w14:val="none"/>
        </w:rPr>
        <w:t>)</w:t>
      </w:r>
      <w:r>
        <w:rPr>
          <w:rFonts w:ascii="Times New Roman" w:eastAsia="Times New Roman" w:hAnsi="Times New Roman" w:cs="Times New Roman"/>
          <w:bCs/>
          <w:color w:val="000000"/>
          <w:kern w:val="0"/>
          <w:sz w:val="24"/>
          <w:lang w:eastAsia="et-EE"/>
          <w14:ligatures w14:val="none"/>
        </w:rPr>
        <w:t xml:space="preserve"> p</w:t>
      </w:r>
      <w:r w:rsidRPr="0018721F">
        <w:rPr>
          <w:rFonts w:ascii="Times New Roman" w:eastAsia="Times New Roman" w:hAnsi="Times New Roman" w:cs="Times New Roman"/>
          <w:bCs/>
          <w:color w:val="000000"/>
          <w:kern w:val="0"/>
          <w:sz w:val="24"/>
          <w:lang w:eastAsia="et-EE"/>
          <w14:ligatures w14:val="none"/>
        </w:rPr>
        <w:t>aragrahvi 58</w:t>
      </w:r>
      <w:r w:rsidRPr="008108F5">
        <w:rPr>
          <w:rFonts w:ascii="Times New Roman" w:eastAsia="Times New Roman" w:hAnsi="Times New Roman" w:cs="Times New Roman"/>
          <w:bCs/>
          <w:color w:val="000000"/>
          <w:kern w:val="0"/>
          <w:sz w:val="24"/>
          <w:vertAlign w:val="superscript"/>
          <w:lang w:eastAsia="et-EE"/>
          <w14:ligatures w14:val="none"/>
        </w:rPr>
        <w:t>3</w:t>
      </w:r>
      <w:r w:rsidRPr="0018721F">
        <w:rPr>
          <w:rFonts w:ascii="Times New Roman" w:eastAsia="Times New Roman" w:hAnsi="Times New Roman" w:cs="Times New Roman"/>
          <w:bCs/>
          <w:color w:val="000000"/>
          <w:kern w:val="0"/>
          <w:sz w:val="24"/>
          <w:lang w:eastAsia="et-EE"/>
          <w14:ligatures w14:val="none"/>
        </w:rPr>
        <w:t xml:space="preserve"> lõi</w:t>
      </w:r>
      <w:r>
        <w:rPr>
          <w:rFonts w:ascii="Times New Roman" w:eastAsia="Times New Roman" w:hAnsi="Times New Roman" w:cs="Times New Roman"/>
          <w:bCs/>
          <w:color w:val="000000"/>
          <w:kern w:val="0"/>
          <w:sz w:val="24"/>
          <w:lang w:eastAsia="et-EE"/>
          <w14:ligatures w14:val="none"/>
        </w:rPr>
        <w:t>kes 4 asendatakse sõnad „</w:t>
      </w:r>
      <w:r w:rsidRPr="006B5CA9">
        <w:rPr>
          <w:rFonts w:ascii="Times New Roman" w:eastAsia="Times New Roman" w:hAnsi="Times New Roman" w:cs="Times New Roman"/>
          <w:bCs/>
          <w:color w:val="000000"/>
          <w:kern w:val="0"/>
          <w:sz w:val="24"/>
          <w:lang w:eastAsia="et-EE"/>
          <w14:ligatures w14:val="none"/>
        </w:rPr>
        <w:t>tarbija elektripaigaldise</w:t>
      </w:r>
      <w:r>
        <w:rPr>
          <w:rFonts w:ascii="Times New Roman" w:eastAsia="Times New Roman" w:hAnsi="Times New Roman" w:cs="Times New Roman"/>
          <w:bCs/>
          <w:color w:val="000000"/>
          <w:kern w:val="0"/>
          <w:sz w:val="24"/>
          <w:lang w:eastAsia="et-EE"/>
          <w14:ligatures w14:val="none"/>
        </w:rPr>
        <w:t xml:space="preserve"> </w:t>
      </w:r>
      <w:r w:rsidRPr="006B5CA9">
        <w:rPr>
          <w:rFonts w:ascii="Times New Roman" w:eastAsia="Times New Roman" w:hAnsi="Times New Roman" w:cs="Times New Roman"/>
          <w:bCs/>
          <w:color w:val="000000"/>
          <w:kern w:val="0"/>
          <w:sz w:val="24"/>
          <w:lang w:eastAsia="et-EE"/>
          <w14:ligatures w14:val="none"/>
        </w:rPr>
        <w:t>siseselt</w:t>
      </w:r>
      <w:r>
        <w:rPr>
          <w:rFonts w:ascii="Times New Roman" w:eastAsia="Times New Roman" w:hAnsi="Times New Roman" w:cs="Times New Roman"/>
          <w:bCs/>
          <w:color w:val="000000"/>
          <w:kern w:val="0"/>
          <w:sz w:val="24"/>
          <w:lang w:eastAsia="et-EE"/>
          <w14:ligatures w14:val="none"/>
        </w:rPr>
        <w:t>“ sõnadega „tarbija</w:t>
      </w:r>
      <w:del w:id="15" w:author="Merike Koppel - JUSTDIGI" w:date="2025-08-21T11:39:00Z" w16du:dateUtc="2025-08-21T08:39:00Z">
        <w:r w:rsidDel="00DB5FA0">
          <w:rPr>
            <w:rFonts w:ascii="Times New Roman" w:eastAsia="Times New Roman" w:hAnsi="Times New Roman" w:cs="Times New Roman"/>
            <w:bCs/>
            <w:color w:val="000000"/>
            <w:kern w:val="0"/>
            <w:sz w:val="24"/>
            <w:lang w:eastAsia="et-EE"/>
            <w14:ligatures w14:val="none"/>
          </w:rPr>
          <w:delText>te</w:delText>
        </w:r>
      </w:del>
      <w:r>
        <w:rPr>
          <w:rFonts w:ascii="Times New Roman" w:eastAsia="Times New Roman" w:hAnsi="Times New Roman" w:cs="Times New Roman"/>
          <w:bCs/>
          <w:color w:val="000000"/>
          <w:kern w:val="0"/>
          <w:sz w:val="24"/>
          <w:lang w:eastAsia="et-EE"/>
          <w14:ligatures w14:val="none"/>
        </w:rPr>
        <w:t xml:space="preserve"> elektripaigaldis</w:t>
      </w:r>
      <w:del w:id="16" w:author="Merike Koppel - JUSTDIGI" w:date="2025-08-21T11:39:00Z" w16du:dateUtc="2025-08-21T08:39:00Z">
        <w:r w:rsidDel="00DB5FA0">
          <w:rPr>
            <w:rFonts w:ascii="Times New Roman" w:eastAsia="Times New Roman" w:hAnsi="Times New Roman" w:cs="Times New Roman"/>
            <w:bCs/>
            <w:color w:val="000000"/>
            <w:kern w:val="0"/>
            <w:sz w:val="24"/>
            <w:lang w:eastAsia="et-EE"/>
            <w14:ligatures w14:val="none"/>
          </w:rPr>
          <w:delText>t</w:delText>
        </w:r>
      </w:del>
      <w:r>
        <w:rPr>
          <w:rFonts w:ascii="Times New Roman" w:eastAsia="Times New Roman" w:hAnsi="Times New Roman" w:cs="Times New Roman"/>
          <w:bCs/>
          <w:color w:val="000000"/>
          <w:kern w:val="0"/>
          <w:sz w:val="24"/>
          <w:lang w:eastAsia="et-EE"/>
          <w14:ligatures w14:val="none"/>
        </w:rPr>
        <w:t xml:space="preserve">e piires, </w:t>
      </w:r>
      <w:r w:rsidRPr="0018721F">
        <w:rPr>
          <w:rFonts w:ascii="Times New Roman" w:eastAsia="Times New Roman" w:hAnsi="Times New Roman" w:cs="Times New Roman"/>
          <w:bCs/>
          <w:color w:val="000000"/>
          <w:kern w:val="0"/>
          <w:sz w:val="24"/>
          <w:lang w:eastAsia="et-EE"/>
          <w14:ligatures w14:val="none"/>
        </w:rPr>
        <w:t>tingimusel</w:t>
      </w:r>
      <w:commentRangeStart w:id="17"/>
      <w:del w:id="18" w:author="Merike Koppel - JUSTDIGI" w:date="2025-08-18T15:13:00Z" w16du:dateUtc="2025-08-18T12:13:00Z">
        <w:r w:rsidRPr="0018721F" w:rsidDel="00DB68A0">
          <w:rPr>
            <w:rFonts w:ascii="Times New Roman" w:eastAsia="Times New Roman" w:hAnsi="Times New Roman" w:cs="Times New Roman"/>
            <w:bCs/>
            <w:color w:val="000000"/>
            <w:kern w:val="0"/>
            <w:sz w:val="24"/>
            <w:lang w:eastAsia="et-EE"/>
            <w14:ligatures w14:val="none"/>
          </w:rPr>
          <w:delText>,</w:delText>
        </w:r>
      </w:del>
      <w:r w:rsidRPr="0018721F">
        <w:rPr>
          <w:rFonts w:ascii="Times New Roman" w:eastAsia="Times New Roman" w:hAnsi="Times New Roman" w:cs="Times New Roman"/>
          <w:bCs/>
          <w:color w:val="000000"/>
          <w:kern w:val="0"/>
          <w:sz w:val="24"/>
          <w:lang w:eastAsia="et-EE"/>
          <w14:ligatures w14:val="none"/>
        </w:rPr>
        <w:t xml:space="preserve"> </w:t>
      </w:r>
      <w:commentRangeEnd w:id="17"/>
      <w:r w:rsidR="001A6098">
        <w:rPr>
          <w:rStyle w:val="Kommentaariviide"/>
        </w:rPr>
        <w:commentReference w:id="17"/>
      </w:r>
      <w:r w:rsidRPr="0018721F">
        <w:rPr>
          <w:rFonts w:ascii="Times New Roman" w:eastAsia="Times New Roman" w:hAnsi="Times New Roman" w:cs="Times New Roman"/>
          <w:bCs/>
          <w:color w:val="000000"/>
          <w:kern w:val="0"/>
          <w:sz w:val="24"/>
          <w:lang w:eastAsia="et-EE"/>
          <w14:ligatures w14:val="none"/>
        </w:rPr>
        <w:t>et</w:t>
      </w:r>
      <w:r>
        <w:rPr>
          <w:rFonts w:ascii="Times New Roman" w:eastAsia="Times New Roman" w:hAnsi="Times New Roman" w:cs="Times New Roman"/>
          <w:bCs/>
          <w:color w:val="000000"/>
          <w:kern w:val="0"/>
          <w:sz w:val="24"/>
          <w:lang w:eastAsia="et-EE"/>
          <w14:ligatures w14:val="none"/>
        </w:rPr>
        <w:t xml:space="preserve"> </w:t>
      </w:r>
      <w:r w:rsidRPr="0018721F">
        <w:rPr>
          <w:rFonts w:ascii="Times New Roman" w:eastAsia="Times New Roman" w:hAnsi="Times New Roman" w:cs="Times New Roman"/>
          <w:bCs/>
          <w:color w:val="000000"/>
          <w:kern w:val="0"/>
          <w:sz w:val="24"/>
          <w:lang w:eastAsia="et-EE"/>
          <w14:ligatures w14:val="none"/>
        </w:rPr>
        <w:t>jagatud taastuvenergia</w:t>
      </w:r>
      <w:ins w:id="19" w:author="Merike Koppel - JUSTDIGI" w:date="2025-08-18T15:13:00Z" w16du:dateUtc="2025-08-18T12:13:00Z">
        <w:r w:rsidR="00206FB4">
          <w:rPr>
            <w:rFonts w:ascii="Times New Roman" w:eastAsia="Times New Roman" w:hAnsi="Times New Roman" w:cs="Times New Roman"/>
            <w:bCs/>
            <w:color w:val="000000"/>
            <w:kern w:val="0"/>
            <w:sz w:val="24"/>
            <w:lang w:eastAsia="et-EE"/>
            <w14:ligatures w14:val="none"/>
          </w:rPr>
          <w:t>t</w:t>
        </w:r>
      </w:ins>
      <w:r w:rsidRPr="0018721F">
        <w:rPr>
          <w:rFonts w:ascii="Times New Roman" w:eastAsia="Times New Roman" w:hAnsi="Times New Roman" w:cs="Times New Roman"/>
          <w:bCs/>
          <w:color w:val="000000"/>
          <w:kern w:val="0"/>
          <w:sz w:val="24"/>
          <w:lang w:eastAsia="et-EE"/>
          <w14:ligatures w14:val="none"/>
        </w:rPr>
        <w:t xml:space="preserve"> too</w:t>
      </w:r>
      <w:del w:id="20" w:author="Merike Koppel - JUSTDIGI" w:date="2025-08-18T15:13:00Z" w16du:dateUtc="2025-08-18T12:13:00Z">
        <w:r w:rsidRPr="0018721F" w:rsidDel="00206FB4">
          <w:rPr>
            <w:rFonts w:ascii="Times New Roman" w:eastAsia="Times New Roman" w:hAnsi="Times New Roman" w:cs="Times New Roman"/>
            <w:bCs/>
            <w:color w:val="000000"/>
            <w:kern w:val="0"/>
            <w:sz w:val="24"/>
            <w:lang w:eastAsia="et-EE"/>
            <w14:ligatures w14:val="none"/>
          </w:rPr>
          <w:delText>tmin</w:delText>
        </w:r>
      </w:del>
      <w:ins w:id="21" w:author="Merike Koppel - JUSTDIGI" w:date="2025-08-18T15:13:00Z" w16du:dateUtc="2025-08-18T12:13:00Z">
        <w:r w:rsidR="00206FB4">
          <w:rPr>
            <w:rFonts w:ascii="Times New Roman" w:eastAsia="Times New Roman" w:hAnsi="Times New Roman" w:cs="Times New Roman"/>
            <w:bCs/>
            <w:color w:val="000000"/>
            <w:kern w:val="0"/>
            <w:sz w:val="24"/>
            <w:lang w:eastAsia="et-EE"/>
            <w14:ligatures w14:val="none"/>
          </w:rPr>
          <w:t>detaks</w:t>
        </w:r>
      </w:ins>
      <w:r w:rsidRPr="0018721F">
        <w:rPr>
          <w:rFonts w:ascii="Times New Roman" w:eastAsia="Times New Roman" w:hAnsi="Times New Roman" w:cs="Times New Roman"/>
          <w:bCs/>
          <w:color w:val="000000"/>
          <w:kern w:val="0"/>
          <w:sz w:val="24"/>
          <w:lang w:eastAsia="et-EE"/>
          <w14:ligatures w14:val="none"/>
        </w:rPr>
        <w:t>e ja tarbi</w:t>
      </w:r>
      <w:del w:id="22" w:author="Merike Koppel - JUSTDIGI" w:date="2025-08-18T15:13:00Z" w16du:dateUtc="2025-08-18T12:13:00Z">
        <w:r w:rsidRPr="0018721F" w:rsidDel="00206FB4">
          <w:rPr>
            <w:rFonts w:ascii="Times New Roman" w:eastAsia="Times New Roman" w:hAnsi="Times New Roman" w:cs="Times New Roman"/>
            <w:bCs/>
            <w:color w:val="000000"/>
            <w:kern w:val="0"/>
            <w:sz w:val="24"/>
            <w:lang w:eastAsia="et-EE"/>
            <w14:ligatures w14:val="none"/>
          </w:rPr>
          <w:delText>mine toimuvad</w:delText>
        </w:r>
      </w:del>
      <w:ins w:id="23" w:author="Merike Koppel - JUSTDIGI" w:date="2025-08-18T15:13:00Z" w16du:dateUtc="2025-08-18T12:13:00Z">
        <w:r w:rsidR="00206FB4">
          <w:rPr>
            <w:rFonts w:ascii="Times New Roman" w:eastAsia="Times New Roman" w:hAnsi="Times New Roman" w:cs="Times New Roman"/>
            <w:bCs/>
            <w:color w:val="000000"/>
            <w:kern w:val="0"/>
            <w:sz w:val="24"/>
            <w:lang w:eastAsia="et-EE"/>
            <w14:ligatures w14:val="none"/>
          </w:rPr>
          <w:t>takse</w:t>
        </w:r>
      </w:ins>
      <w:r w:rsidRPr="0018721F">
        <w:rPr>
          <w:rFonts w:ascii="Times New Roman" w:eastAsia="Times New Roman" w:hAnsi="Times New Roman" w:cs="Times New Roman"/>
          <w:bCs/>
          <w:color w:val="000000"/>
          <w:kern w:val="0"/>
          <w:sz w:val="24"/>
          <w:lang w:eastAsia="et-EE"/>
          <w14:ligatures w14:val="none"/>
        </w:rPr>
        <w:t xml:space="preserve"> sama liitumispunktiga seotud </w:t>
      </w:r>
      <w:r>
        <w:rPr>
          <w:rFonts w:ascii="Times New Roman" w:eastAsia="Times New Roman" w:hAnsi="Times New Roman" w:cs="Times New Roman"/>
          <w:bCs/>
          <w:color w:val="000000"/>
          <w:kern w:val="0"/>
          <w:sz w:val="24"/>
          <w:lang w:eastAsia="et-EE"/>
          <w14:ligatures w14:val="none"/>
        </w:rPr>
        <w:t>kodu</w:t>
      </w:r>
      <w:r w:rsidRPr="0018721F">
        <w:rPr>
          <w:rFonts w:ascii="Times New Roman" w:eastAsia="Times New Roman" w:hAnsi="Times New Roman" w:cs="Times New Roman"/>
          <w:bCs/>
          <w:color w:val="000000"/>
          <w:kern w:val="0"/>
          <w:sz w:val="24"/>
          <w:lang w:eastAsia="et-EE"/>
          <w14:ligatures w14:val="none"/>
        </w:rPr>
        <w:t>tarbija</w:t>
      </w:r>
      <w:del w:id="24" w:author="Merike Koppel - JUSTDIGI" w:date="2025-08-21T11:40:00Z" w16du:dateUtc="2025-08-21T08:40:00Z">
        <w:r w:rsidDel="009C6954">
          <w:rPr>
            <w:rFonts w:ascii="Times New Roman" w:eastAsia="Times New Roman" w:hAnsi="Times New Roman" w:cs="Times New Roman"/>
            <w:bCs/>
            <w:color w:val="000000"/>
            <w:kern w:val="0"/>
            <w:sz w:val="24"/>
            <w:lang w:eastAsia="et-EE"/>
            <w14:ligatures w14:val="none"/>
          </w:rPr>
          <w:delText>te</w:delText>
        </w:r>
      </w:del>
      <w:r w:rsidRPr="0018721F">
        <w:rPr>
          <w:rFonts w:ascii="Times New Roman" w:eastAsia="Times New Roman" w:hAnsi="Times New Roman" w:cs="Times New Roman"/>
          <w:bCs/>
          <w:color w:val="000000"/>
          <w:kern w:val="0"/>
          <w:sz w:val="24"/>
          <w:lang w:eastAsia="et-EE"/>
          <w14:ligatures w14:val="none"/>
        </w:rPr>
        <w:t xml:space="preserve"> </w:t>
      </w:r>
      <w:r>
        <w:rPr>
          <w:rFonts w:ascii="Times New Roman" w:eastAsia="Times New Roman" w:hAnsi="Times New Roman" w:cs="Times New Roman"/>
          <w:bCs/>
          <w:color w:val="000000"/>
          <w:kern w:val="0"/>
          <w:sz w:val="24"/>
          <w:lang w:eastAsia="et-EE"/>
          <w14:ligatures w14:val="none"/>
        </w:rPr>
        <w:t xml:space="preserve">või korteriühistu </w:t>
      </w:r>
      <w:r w:rsidRPr="0018721F">
        <w:rPr>
          <w:rFonts w:ascii="Times New Roman" w:eastAsia="Times New Roman" w:hAnsi="Times New Roman" w:cs="Times New Roman"/>
          <w:bCs/>
          <w:color w:val="000000"/>
          <w:kern w:val="0"/>
          <w:sz w:val="24"/>
          <w:lang w:eastAsia="et-EE"/>
          <w14:ligatures w14:val="none"/>
        </w:rPr>
        <w:t xml:space="preserve">elektripaigaldise </w:t>
      </w:r>
      <w:r>
        <w:rPr>
          <w:rFonts w:ascii="Times New Roman" w:eastAsia="Times New Roman" w:hAnsi="Times New Roman" w:cs="Times New Roman"/>
          <w:bCs/>
          <w:color w:val="000000"/>
          <w:kern w:val="0"/>
          <w:sz w:val="24"/>
          <w:lang w:eastAsia="et-EE"/>
          <w14:ligatures w14:val="none"/>
        </w:rPr>
        <w:t xml:space="preserve">piires“; </w:t>
      </w:r>
    </w:p>
    <w:p w14:paraId="30BC79E8" w14:textId="77777777" w:rsidR="00784F5C" w:rsidRDefault="00784F5C" w:rsidP="00784F5C">
      <w:pPr>
        <w:spacing w:after="31"/>
        <w:jc w:val="both"/>
        <w:rPr>
          <w:rFonts w:ascii="Times New Roman" w:eastAsia="Times New Roman" w:hAnsi="Times New Roman" w:cs="Times New Roman"/>
          <w:bCs/>
          <w:color w:val="000000"/>
          <w:kern w:val="0"/>
          <w:sz w:val="24"/>
          <w:lang w:eastAsia="et-EE"/>
          <w14:ligatures w14:val="none"/>
        </w:rPr>
      </w:pPr>
    </w:p>
    <w:p w14:paraId="499D83AF" w14:textId="77777777" w:rsidR="00784F5C" w:rsidRPr="006F1903" w:rsidRDefault="00784F5C" w:rsidP="00784F5C">
      <w:pPr>
        <w:spacing w:after="5" w:line="271" w:lineRule="auto"/>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7</w:t>
      </w:r>
      <w:r w:rsidRPr="142B2B03">
        <w:rPr>
          <w:rFonts w:ascii="Times New Roman" w:eastAsia="Times New Roman" w:hAnsi="Times New Roman" w:cs="Times New Roman"/>
          <w:b/>
          <w:bCs/>
          <w:color w:val="000000"/>
          <w:kern w:val="0"/>
          <w:sz w:val="24"/>
          <w:szCs w:val="24"/>
          <w:lang w:eastAsia="et-EE"/>
          <w14:ligatures w14:val="none"/>
        </w:rPr>
        <w:t>)</w:t>
      </w:r>
      <w:r w:rsidRPr="142B2B03">
        <w:rPr>
          <w:rFonts w:ascii="Times New Roman" w:eastAsia="Times New Roman" w:hAnsi="Times New Roman" w:cs="Times New Roman"/>
          <w:color w:val="000000"/>
          <w:kern w:val="0"/>
          <w:sz w:val="24"/>
          <w:szCs w:val="24"/>
          <w:lang w:eastAsia="et-EE"/>
          <w14:ligatures w14:val="none"/>
        </w:rPr>
        <w:t xml:space="preserve"> paragrahvi 65 täiendatakse lõigetega 1</w:t>
      </w:r>
      <w:r w:rsidRPr="142B2B03">
        <w:rPr>
          <w:rFonts w:ascii="Times New Roman" w:eastAsia="Times New Roman" w:hAnsi="Times New Roman" w:cs="Times New Roman"/>
          <w:color w:val="000000"/>
          <w:kern w:val="0"/>
          <w:sz w:val="24"/>
          <w:szCs w:val="24"/>
          <w:vertAlign w:val="superscript"/>
          <w:lang w:eastAsia="et-EE"/>
          <w14:ligatures w14:val="none"/>
        </w:rPr>
        <w:t xml:space="preserve">3 </w:t>
      </w:r>
      <w:r>
        <w:rPr>
          <w:rFonts w:ascii="Times New Roman" w:eastAsia="Times New Roman" w:hAnsi="Times New Roman" w:cs="Times New Roman"/>
          <w:color w:val="000000"/>
          <w:kern w:val="0"/>
          <w:sz w:val="24"/>
          <w:szCs w:val="24"/>
          <w:lang w:eastAsia="et-EE"/>
          <w14:ligatures w14:val="none"/>
        </w:rPr>
        <w:t>ja</w:t>
      </w:r>
      <w:r w:rsidRPr="00144C1C">
        <w:rPr>
          <w:rFonts w:ascii="Times New Roman" w:eastAsia="Times New Roman" w:hAnsi="Times New Roman" w:cs="Times New Roman"/>
          <w:color w:val="000000"/>
          <w:kern w:val="0"/>
          <w:sz w:val="24"/>
          <w:szCs w:val="24"/>
          <w:lang w:eastAsia="et-EE"/>
          <w14:ligatures w14:val="none"/>
        </w:rPr>
        <w:t xml:space="preserve"> </w:t>
      </w:r>
      <w:r w:rsidRPr="142B2B03">
        <w:rPr>
          <w:rFonts w:ascii="Times New Roman" w:eastAsia="Times New Roman" w:hAnsi="Times New Roman" w:cs="Times New Roman"/>
          <w:color w:val="000000"/>
          <w:kern w:val="0"/>
          <w:sz w:val="24"/>
          <w:szCs w:val="24"/>
          <w:lang w:eastAsia="et-EE"/>
          <w14:ligatures w14:val="none"/>
        </w:rPr>
        <w:t>1</w:t>
      </w:r>
      <w:r>
        <w:rPr>
          <w:rFonts w:ascii="Times New Roman" w:eastAsia="Times New Roman" w:hAnsi="Times New Roman" w:cs="Times New Roman"/>
          <w:color w:val="000000"/>
          <w:kern w:val="0"/>
          <w:sz w:val="24"/>
          <w:szCs w:val="24"/>
          <w:vertAlign w:val="superscript"/>
          <w:lang w:eastAsia="et-EE"/>
          <w14:ligatures w14:val="none"/>
        </w:rPr>
        <w:t>4</w:t>
      </w:r>
      <w:r w:rsidRPr="142B2B03">
        <w:rPr>
          <w:rFonts w:ascii="Times New Roman" w:eastAsia="Times New Roman" w:hAnsi="Times New Roman" w:cs="Times New Roman"/>
          <w:color w:val="000000"/>
          <w:kern w:val="0"/>
          <w:sz w:val="24"/>
          <w:szCs w:val="24"/>
          <w:lang w:eastAsia="et-EE"/>
          <w14:ligatures w14:val="none"/>
        </w:rPr>
        <w:t xml:space="preserve"> järgmises sõnastuses: </w:t>
      </w:r>
    </w:p>
    <w:p w14:paraId="3AD1B893" w14:textId="3089FFB9" w:rsidR="00784F5C" w:rsidRDefault="00784F5C" w:rsidP="00784F5C">
      <w:pPr>
        <w:spacing w:after="5" w:line="271" w:lineRule="auto"/>
        <w:jc w:val="both"/>
        <w:rPr>
          <w:rFonts w:ascii="Times New Roman" w:eastAsia="Times New Roman" w:hAnsi="Times New Roman" w:cs="Times New Roman"/>
          <w:color w:val="000000"/>
          <w:kern w:val="0"/>
          <w:sz w:val="24"/>
          <w:szCs w:val="24"/>
          <w:lang w:eastAsia="et-EE"/>
          <w14:ligatures w14:val="none"/>
        </w:rPr>
      </w:pPr>
      <w:r w:rsidRPr="142B2B03">
        <w:rPr>
          <w:rFonts w:ascii="Times New Roman" w:eastAsia="Times New Roman" w:hAnsi="Times New Roman" w:cs="Times New Roman"/>
          <w:color w:val="000000"/>
          <w:kern w:val="0"/>
          <w:sz w:val="24"/>
          <w:szCs w:val="24"/>
          <w:lang w:eastAsia="et-EE"/>
          <w14:ligatures w14:val="none"/>
        </w:rPr>
        <w:t>„(1</w:t>
      </w:r>
      <w:r w:rsidRPr="142B2B03">
        <w:rPr>
          <w:rFonts w:ascii="Times New Roman" w:eastAsia="Times New Roman" w:hAnsi="Times New Roman" w:cs="Times New Roman"/>
          <w:color w:val="000000"/>
          <w:kern w:val="0"/>
          <w:sz w:val="24"/>
          <w:szCs w:val="24"/>
          <w:vertAlign w:val="superscript"/>
          <w:lang w:eastAsia="et-EE"/>
          <w14:ligatures w14:val="none"/>
        </w:rPr>
        <w:t>3</w:t>
      </w:r>
      <w:r w:rsidRPr="142B2B03">
        <w:rPr>
          <w:rFonts w:ascii="Times New Roman" w:eastAsia="Times New Roman" w:hAnsi="Times New Roman" w:cs="Times New Roman"/>
          <w:color w:val="000000"/>
          <w:kern w:val="0"/>
          <w:sz w:val="24"/>
          <w:szCs w:val="24"/>
          <w:lang w:eastAsia="et-EE"/>
          <w14:ligatures w14:val="none"/>
        </w:rPr>
        <w:t xml:space="preserve">) </w:t>
      </w:r>
      <w:r w:rsidRPr="142B2B03">
        <w:rPr>
          <w:rFonts w:ascii="Times New Roman" w:eastAsia="Times New Roman" w:hAnsi="Times New Roman" w:cs="Times New Roman"/>
          <w:color w:val="000000" w:themeColor="text1"/>
          <w:sz w:val="24"/>
          <w:szCs w:val="24"/>
          <w:lang w:eastAsia="et-EE"/>
        </w:rPr>
        <w:t xml:space="preserve">Jaotusvõrguettevõtja võimaldab paindlikku võrguga ühendamist </w:t>
      </w:r>
      <w:commentRangeStart w:id="25"/>
      <w:del w:id="26" w:author="Katariina Kärsten - JUSTDIGI" w:date="2025-09-12T09:40:00Z" w16du:dateUtc="2025-09-12T06:40:00Z">
        <w:r w:rsidRPr="142B2B03" w:rsidDel="00DD5429">
          <w:rPr>
            <w:rFonts w:ascii="Times New Roman" w:eastAsia="Times New Roman" w:hAnsi="Times New Roman" w:cs="Times New Roman"/>
            <w:color w:val="000000" w:themeColor="text1"/>
            <w:sz w:val="24"/>
            <w:szCs w:val="24"/>
            <w:lang w:eastAsia="et-EE"/>
          </w:rPr>
          <w:delText xml:space="preserve">üldjuhul </w:delText>
        </w:r>
      </w:del>
      <w:commentRangeEnd w:id="25"/>
      <w:r w:rsidR="00BD3D9A">
        <w:rPr>
          <w:rStyle w:val="Kommentaariviide"/>
        </w:rPr>
        <w:commentReference w:id="25"/>
      </w:r>
      <w:commentRangeStart w:id="27"/>
      <w:r w:rsidRPr="142B2B03">
        <w:rPr>
          <w:rFonts w:ascii="Times New Roman" w:eastAsia="Times New Roman" w:hAnsi="Times New Roman" w:cs="Times New Roman"/>
          <w:color w:val="000000" w:themeColor="text1"/>
          <w:sz w:val="24"/>
          <w:szCs w:val="24"/>
          <w:lang w:eastAsia="et-EE"/>
        </w:rPr>
        <w:t>tähtaja</w:t>
      </w:r>
      <w:del w:id="28" w:author="Merike Koppel - JUSTDIGI" w:date="2025-08-19T09:42:00Z" w16du:dateUtc="2025-08-19T06:42:00Z">
        <w:r w:rsidRPr="142B2B03" w:rsidDel="002A5F0C">
          <w:rPr>
            <w:rFonts w:ascii="Times New Roman" w:eastAsia="Times New Roman" w:hAnsi="Times New Roman" w:cs="Times New Roman"/>
            <w:color w:val="000000" w:themeColor="text1"/>
            <w:sz w:val="24"/>
            <w:szCs w:val="24"/>
            <w:lang w:eastAsia="et-EE"/>
          </w:rPr>
          <w:delText>liselt</w:delText>
        </w:r>
      </w:del>
      <w:ins w:id="29" w:author="Merike Koppel - JUSTDIGI" w:date="2025-08-19T09:42:00Z" w16du:dateUtc="2025-08-19T06:42:00Z">
        <w:r w:rsidR="002A5F0C">
          <w:rPr>
            <w:rFonts w:ascii="Times New Roman" w:eastAsia="Times New Roman" w:hAnsi="Times New Roman" w:cs="Times New Roman"/>
            <w:color w:val="000000" w:themeColor="text1"/>
            <w:sz w:val="24"/>
            <w:szCs w:val="24"/>
            <w:lang w:eastAsia="et-EE"/>
          </w:rPr>
          <w:t>ga</w:t>
        </w:r>
      </w:ins>
      <w:r w:rsidRPr="142B2B03">
        <w:rPr>
          <w:rFonts w:ascii="Times New Roman" w:eastAsia="Times New Roman" w:hAnsi="Times New Roman" w:cs="Times New Roman"/>
          <w:color w:val="000000" w:themeColor="text1"/>
          <w:sz w:val="24"/>
          <w:szCs w:val="24"/>
          <w:lang w:eastAsia="et-EE"/>
        </w:rPr>
        <w:t xml:space="preserve">,  </w:t>
      </w:r>
      <w:commentRangeEnd w:id="27"/>
      <w:r w:rsidR="005D4CFA">
        <w:rPr>
          <w:rStyle w:val="Kommentaariviide"/>
        </w:rPr>
        <w:commentReference w:id="27"/>
      </w:r>
      <w:r w:rsidRPr="142B2B03">
        <w:rPr>
          <w:rFonts w:ascii="Times New Roman" w:eastAsia="Times New Roman" w:hAnsi="Times New Roman" w:cs="Times New Roman"/>
          <w:color w:val="000000" w:themeColor="text1"/>
          <w:sz w:val="24"/>
          <w:szCs w:val="24"/>
          <w:lang w:eastAsia="et-EE"/>
        </w:rPr>
        <w:t xml:space="preserve">mille alusel piiratakse ja kontrollitakse elektrienergia võrku andmist ja </w:t>
      </w:r>
      <w:del w:id="30" w:author="Merike Koppel - JUSTDIGI" w:date="2025-08-21T11:41:00Z" w16du:dateUtc="2025-08-21T08:41:00Z">
        <w:r w:rsidRPr="142B2B03" w:rsidDel="00316381">
          <w:rPr>
            <w:rFonts w:ascii="Times New Roman" w:eastAsia="Times New Roman" w:hAnsi="Times New Roman" w:cs="Times New Roman"/>
            <w:color w:val="000000" w:themeColor="text1"/>
            <w:sz w:val="24"/>
            <w:szCs w:val="24"/>
            <w:lang w:eastAsia="et-EE"/>
          </w:rPr>
          <w:delText>sealt selle</w:delText>
        </w:r>
      </w:del>
      <w:ins w:id="31" w:author="Merike Koppel - JUSTDIGI" w:date="2025-08-21T11:41:00Z" w16du:dateUtc="2025-08-21T08:41:00Z">
        <w:r w:rsidR="00316381">
          <w:rPr>
            <w:rFonts w:ascii="Times New Roman" w:eastAsia="Times New Roman" w:hAnsi="Times New Roman" w:cs="Times New Roman"/>
            <w:color w:val="000000" w:themeColor="text1"/>
            <w:sz w:val="24"/>
            <w:szCs w:val="24"/>
            <w:lang w:eastAsia="et-EE"/>
          </w:rPr>
          <w:t>võrgust</w:t>
        </w:r>
      </w:ins>
      <w:r w:rsidRPr="142B2B03">
        <w:rPr>
          <w:rFonts w:ascii="Times New Roman" w:eastAsia="Times New Roman" w:hAnsi="Times New Roman" w:cs="Times New Roman"/>
          <w:color w:val="000000" w:themeColor="text1"/>
          <w:sz w:val="24"/>
          <w:szCs w:val="24"/>
          <w:lang w:eastAsia="et-EE"/>
        </w:rPr>
        <w:t xml:space="preserve"> võtmis</w:t>
      </w:r>
      <w:commentRangeStart w:id="32"/>
      <w:r w:rsidRPr="142B2B03">
        <w:rPr>
          <w:rFonts w:ascii="Times New Roman" w:eastAsia="Times New Roman" w:hAnsi="Times New Roman" w:cs="Times New Roman"/>
          <w:color w:val="000000" w:themeColor="text1"/>
          <w:sz w:val="24"/>
          <w:szCs w:val="24"/>
          <w:lang w:eastAsia="et-EE"/>
        </w:rPr>
        <w:t>t</w:t>
      </w:r>
      <w:del w:id="33" w:author="Merike Koppel - JUSTDIGI" w:date="2025-08-19T09:44:00Z" w16du:dateUtc="2025-08-19T06:44:00Z">
        <w:r w:rsidRPr="142B2B03" w:rsidDel="001A6098">
          <w:rPr>
            <w:rFonts w:ascii="Times New Roman" w:eastAsia="Times New Roman" w:hAnsi="Times New Roman" w:cs="Times New Roman"/>
            <w:color w:val="000000" w:themeColor="text1"/>
            <w:sz w:val="24"/>
            <w:szCs w:val="24"/>
            <w:lang w:eastAsia="et-EE"/>
          </w:rPr>
          <w:delText>,</w:delText>
        </w:r>
      </w:del>
      <w:r w:rsidRPr="142B2B03">
        <w:rPr>
          <w:rFonts w:ascii="Times New Roman" w:eastAsia="Times New Roman" w:hAnsi="Times New Roman" w:cs="Times New Roman"/>
          <w:color w:val="000000" w:themeColor="text1"/>
          <w:sz w:val="24"/>
          <w:szCs w:val="24"/>
          <w:lang w:eastAsia="et-EE"/>
        </w:rPr>
        <w:t xml:space="preserve"> </w:t>
      </w:r>
      <w:commentRangeEnd w:id="32"/>
      <w:r w:rsidR="001A6098">
        <w:rPr>
          <w:rStyle w:val="Kommentaariviide"/>
        </w:rPr>
        <w:commentReference w:id="32"/>
      </w:r>
      <w:r w:rsidRPr="142B2B03">
        <w:rPr>
          <w:rFonts w:ascii="Times New Roman" w:eastAsia="Times New Roman" w:hAnsi="Times New Roman" w:cs="Times New Roman"/>
          <w:color w:val="000000" w:themeColor="text1"/>
          <w:sz w:val="24"/>
          <w:szCs w:val="24"/>
          <w:lang w:eastAsia="et-EE"/>
        </w:rPr>
        <w:t xml:space="preserve">piirkondades, kus võrgu võimsus uute ühenduste jaoks on piiratud (edaspidi </w:t>
      </w:r>
      <w:r w:rsidRPr="00144C1C">
        <w:rPr>
          <w:rFonts w:ascii="Times New Roman" w:eastAsia="Times New Roman" w:hAnsi="Times New Roman" w:cs="Times New Roman"/>
          <w:i/>
          <w:iCs/>
          <w:color w:val="000000" w:themeColor="text1"/>
          <w:sz w:val="24"/>
          <w:szCs w:val="24"/>
          <w:lang w:eastAsia="et-EE"/>
        </w:rPr>
        <w:t>paindlik liitumine</w:t>
      </w:r>
      <w:r w:rsidRPr="142B2B03">
        <w:rPr>
          <w:rFonts w:ascii="Times New Roman" w:eastAsia="Times New Roman" w:hAnsi="Times New Roman" w:cs="Times New Roman"/>
          <w:color w:val="000000" w:themeColor="text1"/>
          <w:sz w:val="24"/>
          <w:szCs w:val="24"/>
          <w:lang w:eastAsia="et-EE"/>
        </w:rPr>
        <w:t>). Paindlikku liitumist võimaldatakse tähtajatult piirkondades, kus võrgu arendamine ei ole võrguettevõtja hinnangul optimaalne või kui turuosaline on</w:t>
      </w:r>
      <w:ins w:id="34" w:author="Merike Koppel - JUSTDIGI" w:date="2025-08-19T10:03:00Z" w16du:dateUtc="2025-08-19T07:03:00Z">
        <w:r w:rsidR="00FF4827" w:rsidRPr="00FF4827">
          <w:rPr>
            <w:rFonts w:ascii="Times New Roman" w:eastAsia="Times New Roman" w:hAnsi="Times New Roman" w:cs="Times New Roman"/>
            <w:color w:val="000000" w:themeColor="text1"/>
            <w:sz w:val="24"/>
            <w:szCs w:val="24"/>
            <w:lang w:eastAsia="et-EE"/>
          </w:rPr>
          <w:t xml:space="preserve"> </w:t>
        </w:r>
        <w:r w:rsidR="00FF4827" w:rsidRPr="142B2B03">
          <w:rPr>
            <w:rFonts w:ascii="Times New Roman" w:eastAsia="Times New Roman" w:hAnsi="Times New Roman" w:cs="Times New Roman"/>
            <w:color w:val="000000" w:themeColor="text1"/>
            <w:sz w:val="24"/>
            <w:szCs w:val="24"/>
            <w:lang w:eastAsia="et-EE"/>
          </w:rPr>
          <w:t>võrguettevõtjaga</w:t>
        </w:r>
      </w:ins>
      <w:r w:rsidRPr="142B2B03">
        <w:rPr>
          <w:rFonts w:ascii="Times New Roman" w:eastAsia="Times New Roman" w:hAnsi="Times New Roman" w:cs="Times New Roman"/>
          <w:color w:val="000000" w:themeColor="text1"/>
          <w:sz w:val="24"/>
          <w:szCs w:val="24"/>
          <w:lang w:eastAsia="et-EE"/>
        </w:rPr>
        <w:t xml:space="preserve"> tähtajatus paindli</w:t>
      </w:r>
      <w:commentRangeStart w:id="35"/>
      <w:r w:rsidRPr="142B2B03">
        <w:rPr>
          <w:rFonts w:ascii="Times New Roman" w:eastAsia="Times New Roman" w:hAnsi="Times New Roman" w:cs="Times New Roman"/>
          <w:color w:val="000000" w:themeColor="text1"/>
          <w:sz w:val="24"/>
          <w:szCs w:val="24"/>
          <w:lang w:eastAsia="et-EE"/>
        </w:rPr>
        <w:t>k</w:t>
      </w:r>
      <w:del w:id="36" w:author="Merike Koppel - JUSTDIGI" w:date="2025-08-21T11:41:00Z" w16du:dateUtc="2025-08-21T08:41:00Z">
        <w:r w:rsidRPr="142B2B03" w:rsidDel="008C4903">
          <w:rPr>
            <w:rFonts w:ascii="Times New Roman" w:eastAsia="Times New Roman" w:hAnsi="Times New Roman" w:cs="Times New Roman"/>
            <w:color w:val="000000" w:themeColor="text1"/>
            <w:sz w:val="24"/>
            <w:szCs w:val="24"/>
            <w:lang w:eastAsia="et-EE"/>
          </w:rPr>
          <w:delText>k</w:delText>
        </w:r>
      </w:del>
      <w:r w:rsidRPr="142B2B03">
        <w:rPr>
          <w:rFonts w:ascii="Times New Roman" w:eastAsia="Times New Roman" w:hAnsi="Times New Roman" w:cs="Times New Roman"/>
          <w:color w:val="000000" w:themeColor="text1"/>
          <w:sz w:val="24"/>
          <w:szCs w:val="24"/>
          <w:lang w:eastAsia="et-EE"/>
        </w:rPr>
        <w:t>us</w:t>
      </w:r>
      <w:commentRangeEnd w:id="35"/>
      <w:r w:rsidR="008C4903">
        <w:rPr>
          <w:rStyle w:val="Kommentaariviide"/>
        </w:rPr>
        <w:commentReference w:id="35"/>
      </w:r>
      <w:r w:rsidRPr="142B2B03">
        <w:rPr>
          <w:rFonts w:ascii="Times New Roman" w:eastAsia="Times New Roman" w:hAnsi="Times New Roman" w:cs="Times New Roman"/>
          <w:color w:val="000000" w:themeColor="text1"/>
          <w:sz w:val="24"/>
          <w:szCs w:val="24"/>
          <w:lang w:eastAsia="et-EE"/>
        </w:rPr>
        <w:t xml:space="preserve"> liitumises </w:t>
      </w:r>
      <w:del w:id="37" w:author="Merike Koppel - JUSTDIGI" w:date="2025-08-19T10:03:00Z" w16du:dateUtc="2025-08-19T07:03:00Z">
        <w:r w:rsidRPr="142B2B03" w:rsidDel="00FF4827">
          <w:rPr>
            <w:rFonts w:ascii="Times New Roman" w:eastAsia="Times New Roman" w:hAnsi="Times New Roman" w:cs="Times New Roman"/>
            <w:color w:val="000000" w:themeColor="text1"/>
            <w:sz w:val="24"/>
            <w:szCs w:val="24"/>
            <w:lang w:eastAsia="et-EE"/>
          </w:rPr>
          <w:delText xml:space="preserve">võrguettevõtjaga </w:delText>
        </w:r>
      </w:del>
      <w:r w:rsidRPr="142B2B03">
        <w:rPr>
          <w:rFonts w:ascii="Times New Roman" w:eastAsia="Times New Roman" w:hAnsi="Times New Roman" w:cs="Times New Roman"/>
          <w:color w:val="000000" w:themeColor="text1"/>
          <w:sz w:val="24"/>
          <w:szCs w:val="24"/>
          <w:lang w:eastAsia="et-EE"/>
        </w:rPr>
        <w:t>kokku leppinud</w:t>
      </w:r>
      <w:r w:rsidRPr="142B2B03">
        <w:rPr>
          <w:rFonts w:ascii="Times New Roman" w:eastAsia="Times New Roman" w:hAnsi="Times New Roman" w:cs="Times New Roman"/>
          <w:color w:val="000000"/>
          <w:kern w:val="0"/>
          <w:sz w:val="24"/>
          <w:szCs w:val="24"/>
          <w:lang w:eastAsia="et-EE"/>
          <w14:ligatures w14:val="none"/>
        </w:rPr>
        <w:t>.</w:t>
      </w:r>
    </w:p>
    <w:p w14:paraId="1AA2BDBD" w14:textId="77777777" w:rsidR="00784F5C" w:rsidRDefault="00784F5C" w:rsidP="00784F5C">
      <w:pPr>
        <w:spacing w:after="5" w:line="271" w:lineRule="auto"/>
        <w:ind w:left="10"/>
        <w:jc w:val="both"/>
        <w:rPr>
          <w:rFonts w:ascii="Times New Roman" w:eastAsia="Times New Roman" w:hAnsi="Times New Roman" w:cs="Times New Roman"/>
          <w:color w:val="000000"/>
          <w:kern w:val="0"/>
          <w:sz w:val="24"/>
          <w:lang w:eastAsia="et-EE"/>
          <w14:ligatures w14:val="none"/>
        </w:rPr>
      </w:pPr>
    </w:p>
    <w:p w14:paraId="7055C96F" w14:textId="2784D7A1" w:rsidR="00784F5C" w:rsidRPr="00B85167" w:rsidRDefault="00784F5C" w:rsidP="00784F5C">
      <w:pPr>
        <w:spacing w:after="5" w:line="271" w:lineRule="auto"/>
        <w:jc w:val="both"/>
        <w:rPr>
          <w:rFonts w:ascii="Times New Roman" w:eastAsia="Times New Roman" w:hAnsi="Times New Roman" w:cs="Times New Roman"/>
          <w:color w:val="000000" w:themeColor="text1"/>
          <w:sz w:val="24"/>
          <w:szCs w:val="24"/>
          <w:lang w:eastAsia="et-EE"/>
        </w:rPr>
      </w:pPr>
      <w:r w:rsidRPr="142B2B03">
        <w:rPr>
          <w:rFonts w:ascii="Times New Roman" w:eastAsia="Times New Roman" w:hAnsi="Times New Roman" w:cs="Times New Roman"/>
          <w:color w:val="000000"/>
          <w:kern w:val="0"/>
          <w:sz w:val="24"/>
          <w:szCs w:val="24"/>
          <w:lang w:eastAsia="et-EE"/>
          <w14:ligatures w14:val="none"/>
        </w:rPr>
        <w:t>(1</w:t>
      </w:r>
      <w:r w:rsidRPr="142B2B03">
        <w:rPr>
          <w:rFonts w:ascii="Times New Roman" w:eastAsia="Times New Roman" w:hAnsi="Times New Roman" w:cs="Times New Roman"/>
          <w:color w:val="000000"/>
          <w:kern w:val="0"/>
          <w:sz w:val="24"/>
          <w:szCs w:val="24"/>
          <w:vertAlign w:val="superscript"/>
          <w:lang w:eastAsia="et-EE"/>
          <w14:ligatures w14:val="none"/>
        </w:rPr>
        <w:t>4</w:t>
      </w:r>
      <w:r w:rsidRPr="142B2B03">
        <w:rPr>
          <w:rFonts w:ascii="Times New Roman" w:eastAsia="Times New Roman" w:hAnsi="Times New Roman" w:cs="Times New Roman"/>
          <w:color w:val="000000"/>
          <w:kern w:val="0"/>
          <w:sz w:val="24"/>
          <w:szCs w:val="24"/>
          <w:lang w:eastAsia="et-EE"/>
          <w14:ligatures w14:val="none"/>
        </w:rPr>
        <w:t xml:space="preserve">) </w:t>
      </w:r>
      <w:r w:rsidRPr="142B2B03">
        <w:rPr>
          <w:rFonts w:ascii="Times New Roman" w:eastAsia="Times New Roman" w:hAnsi="Times New Roman" w:cs="Times New Roman"/>
          <w:color w:val="000000" w:themeColor="text1"/>
          <w:sz w:val="24"/>
          <w:szCs w:val="24"/>
          <w:lang w:eastAsia="et-EE"/>
        </w:rPr>
        <w:t>Jaotusvõrguettevõtja ei tohi käesoleva paragrahvi lõikes 1</w:t>
      </w:r>
      <w:r w:rsidRPr="00B85167">
        <w:rPr>
          <w:rFonts w:ascii="Times New Roman" w:eastAsia="Times New Roman" w:hAnsi="Times New Roman" w:cs="Times New Roman"/>
          <w:color w:val="000000" w:themeColor="text1"/>
          <w:sz w:val="24"/>
          <w:szCs w:val="24"/>
          <w:vertAlign w:val="superscript"/>
          <w:lang w:eastAsia="et-EE"/>
        </w:rPr>
        <w:t>3</w:t>
      </w:r>
      <w:r w:rsidRPr="142B2B03">
        <w:rPr>
          <w:rFonts w:ascii="Times New Roman" w:eastAsia="Times New Roman" w:hAnsi="Times New Roman" w:cs="Times New Roman"/>
          <w:color w:val="000000" w:themeColor="text1"/>
          <w:sz w:val="24"/>
          <w:szCs w:val="24"/>
          <w:lang w:eastAsia="et-EE"/>
        </w:rPr>
        <w:t xml:space="preserve"> nimetatud piirkonnas planeeritud võrgutugevdustöid edasi lükata </w:t>
      </w:r>
      <w:del w:id="38" w:author="Merike Koppel - JUSTDIGI" w:date="2025-08-19T10:04:00Z" w16du:dateUtc="2025-08-19T07:04:00Z">
        <w:r w:rsidRPr="142B2B03" w:rsidDel="00FF4827">
          <w:rPr>
            <w:rFonts w:ascii="Times New Roman" w:eastAsia="Times New Roman" w:hAnsi="Times New Roman" w:cs="Times New Roman"/>
            <w:color w:val="000000" w:themeColor="text1"/>
            <w:sz w:val="24"/>
            <w:szCs w:val="24"/>
            <w:lang w:eastAsia="et-EE"/>
          </w:rPr>
          <w:delText xml:space="preserve">ning </w:delText>
        </w:r>
      </w:del>
      <w:ins w:id="39" w:author="Merike Koppel - JUSTDIGI" w:date="2025-08-19T10:04:00Z" w16du:dateUtc="2025-08-19T07:04:00Z">
        <w:r w:rsidR="00FF4827">
          <w:rPr>
            <w:rFonts w:ascii="Times New Roman" w:eastAsia="Times New Roman" w:hAnsi="Times New Roman" w:cs="Times New Roman"/>
            <w:color w:val="000000" w:themeColor="text1"/>
            <w:sz w:val="24"/>
            <w:szCs w:val="24"/>
            <w:lang w:eastAsia="et-EE"/>
          </w:rPr>
          <w:t>ja</w:t>
        </w:r>
        <w:r w:rsidR="00FF4827" w:rsidRPr="142B2B03">
          <w:rPr>
            <w:rFonts w:ascii="Times New Roman" w:eastAsia="Times New Roman" w:hAnsi="Times New Roman" w:cs="Times New Roman"/>
            <w:color w:val="000000" w:themeColor="text1"/>
            <w:sz w:val="24"/>
            <w:szCs w:val="24"/>
            <w:lang w:eastAsia="et-EE"/>
          </w:rPr>
          <w:t xml:space="preserve"> </w:t>
        </w:r>
      </w:ins>
      <w:commentRangeStart w:id="40"/>
      <w:r w:rsidRPr="142B2B03">
        <w:rPr>
          <w:rFonts w:ascii="Times New Roman" w:eastAsia="Times New Roman" w:hAnsi="Times New Roman" w:cs="Times New Roman"/>
          <w:color w:val="000000" w:themeColor="text1"/>
          <w:sz w:val="24"/>
          <w:szCs w:val="24"/>
          <w:lang w:eastAsia="et-EE"/>
        </w:rPr>
        <w:t>paindlik liitumine tuleb muuta püsivaks p</w:t>
      </w:r>
      <w:del w:id="41" w:author="Merike Koppel - JUSTDIGI" w:date="2025-08-19T10:04:00Z" w16du:dateUtc="2025-08-19T07:04:00Z">
        <w:r w:rsidRPr="142B2B03" w:rsidDel="00FF4827">
          <w:rPr>
            <w:rFonts w:ascii="Times New Roman" w:eastAsia="Times New Roman" w:hAnsi="Times New Roman" w:cs="Times New Roman"/>
            <w:color w:val="000000" w:themeColor="text1"/>
            <w:sz w:val="24"/>
            <w:szCs w:val="24"/>
            <w:lang w:eastAsia="et-EE"/>
          </w:rPr>
          <w:delText>eale</w:delText>
        </w:r>
      </w:del>
      <w:ins w:id="42" w:author="Merike Koppel - JUSTDIGI" w:date="2025-08-19T10:04:00Z" w16du:dateUtc="2025-08-19T07:04:00Z">
        <w:r w:rsidR="00FF4827">
          <w:rPr>
            <w:rFonts w:ascii="Times New Roman" w:eastAsia="Times New Roman" w:hAnsi="Times New Roman" w:cs="Times New Roman"/>
            <w:color w:val="000000" w:themeColor="text1"/>
            <w:sz w:val="24"/>
            <w:szCs w:val="24"/>
            <w:lang w:eastAsia="et-EE"/>
          </w:rPr>
          <w:t>ärast</w:t>
        </w:r>
      </w:ins>
      <w:del w:id="43" w:author="Merike Koppel - JUSTDIGI" w:date="2025-08-21T12:47:00Z" w16du:dateUtc="2025-08-21T09:47:00Z">
        <w:r w:rsidRPr="142B2B03" w:rsidDel="005B435D">
          <w:rPr>
            <w:rFonts w:ascii="Times New Roman" w:eastAsia="Times New Roman" w:hAnsi="Times New Roman" w:cs="Times New Roman"/>
            <w:color w:val="000000" w:themeColor="text1"/>
            <w:sz w:val="24"/>
            <w:szCs w:val="24"/>
            <w:lang w:eastAsia="et-EE"/>
          </w:rPr>
          <w:delText xml:space="preserve"> </w:delText>
        </w:r>
      </w:del>
      <w:r w:rsidRPr="142B2B03">
        <w:rPr>
          <w:rFonts w:ascii="Times New Roman" w:eastAsia="Times New Roman" w:hAnsi="Times New Roman" w:cs="Times New Roman"/>
          <w:color w:val="000000" w:themeColor="text1"/>
          <w:sz w:val="24"/>
          <w:szCs w:val="24"/>
          <w:lang w:eastAsia="et-EE"/>
        </w:rPr>
        <w:t xml:space="preserve"> võrgutugevdustööde lõpetamist</w:t>
      </w:r>
      <w:commentRangeEnd w:id="40"/>
      <w:r w:rsidR="0017460F">
        <w:rPr>
          <w:rStyle w:val="Kommentaariviide"/>
        </w:rPr>
        <w:commentReference w:id="40"/>
      </w:r>
      <w:r w:rsidRPr="142B2B03">
        <w:rPr>
          <w:rFonts w:ascii="Times New Roman" w:eastAsia="Times New Roman" w:hAnsi="Times New Roman" w:cs="Times New Roman"/>
          <w:color w:val="000000" w:themeColor="text1"/>
          <w:sz w:val="24"/>
          <w:szCs w:val="24"/>
          <w:lang w:eastAsia="et-EE"/>
        </w:rPr>
        <w:t>, välja arvatud</w:t>
      </w:r>
      <w:r>
        <w:rPr>
          <w:rFonts w:ascii="Times New Roman" w:eastAsia="Times New Roman" w:hAnsi="Times New Roman" w:cs="Times New Roman"/>
          <w:color w:val="000000" w:themeColor="text1"/>
          <w:sz w:val="24"/>
          <w:szCs w:val="24"/>
          <w:lang w:eastAsia="et-EE"/>
        </w:rPr>
        <w:t xml:space="preserve"> juhul</w:t>
      </w:r>
      <w:r w:rsidRPr="142B2B03">
        <w:rPr>
          <w:rFonts w:ascii="Times New Roman" w:eastAsia="Times New Roman" w:hAnsi="Times New Roman" w:cs="Times New Roman"/>
          <w:color w:val="000000" w:themeColor="text1"/>
          <w:sz w:val="24"/>
          <w:szCs w:val="24"/>
          <w:lang w:eastAsia="et-EE"/>
        </w:rPr>
        <w:t>, kui paindlik liitumine on tagatud tähtajatult.</w:t>
      </w:r>
      <w:r w:rsidRPr="00B85167">
        <w:rPr>
          <w:rFonts w:ascii="Times New Roman" w:eastAsia="Times New Roman" w:hAnsi="Times New Roman" w:cs="Times New Roman"/>
          <w:color w:val="000000" w:themeColor="text1"/>
          <w:sz w:val="24"/>
          <w:szCs w:val="24"/>
          <w:lang w:eastAsia="et-EE"/>
        </w:rPr>
        <w:t xml:space="preserve">“; </w:t>
      </w:r>
    </w:p>
    <w:p w14:paraId="261D95FF" w14:textId="77777777" w:rsidR="00784F5C" w:rsidRPr="00B85167" w:rsidRDefault="00784F5C" w:rsidP="00784F5C">
      <w:pPr>
        <w:spacing w:after="5" w:line="271" w:lineRule="auto"/>
        <w:ind w:left="10"/>
        <w:jc w:val="both"/>
        <w:rPr>
          <w:rFonts w:ascii="Times New Roman" w:eastAsia="Times New Roman" w:hAnsi="Times New Roman" w:cs="Times New Roman"/>
          <w:color w:val="000000" w:themeColor="text1"/>
          <w:sz w:val="24"/>
          <w:szCs w:val="24"/>
          <w:lang w:eastAsia="et-EE"/>
        </w:rPr>
      </w:pPr>
    </w:p>
    <w:p w14:paraId="5810160D" w14:textId="77777777" w:rsidR="00784F5C" w:rsidRDefault="00784F5C" w:rsidP="00784F5C">
      <w:pPr>
        <w:spacing w:after="0" w:line="240" w:lineRule="auto"/>
        <w:ind w:left="1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8</w:t>
      </w:r>
      <w:r w:rsidRPr="00BC3CC9">
        <w:rPr>
          <w:rFonts w:ascii="Times New Roman" w:eastAsia="Times New Roman" w:hAnsi="Times New Roman" w:cs="Times New Roman"/>
          <w:b/>
          <w:bCs/>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 xml:space="preserve"> </w:t>
      </w:r>
      <w:r w:rsidRPr="00A306AC">
        <w:rPr>
          <w:rFonts w:ascii="Times New Roman" w:eastAsia="Times New Roman" w:hAnsi="Times New Roman" w:cs="Times New Roman"/>
          <w:color w:val="000000"/>
          <w:kern w:val="0"/>
          <w:sz w:val="24"/>
          <w:lang w:eastAsia="et-EE"/>
          <w14:ligatures w14:val="none"/>
        </w:rPr>
        <w:t>paragrahvi 65 lõike 3 punkt</w:t>
      </w:r>
      <w:r>
        <w:rPr>
          <w:rFonts w:ascii="Times New Roman" w:eastAsia="Times New Roman" w:hAnsi="Times New Roman" w:cs="Times New Roman"/>
          <w:color w:val="000000"/>
          <w:kern w:val="0"/>
          <w:sz w:val="24"/>
          <w:lang w:eastAsia="et-EE"/>
          <w14:ligatures w14:val="none"/>
        </w:rPr>
        <w:t>i</w:t>
      </w:r>
      <w:r w:rsidRPr="00A306AC">
        <w:rPr>
          <w:rFonts w:ascii="Times New Roman" w:eastAsia="Times New Roman" w:hAnsi="Times New Roman" w:cs="Times New Roman"/>
          <w:color w:val="000000"/>
          <w:kern w:val="0"/>
          <w:sz w:val="24"/>
          <w:lang w:eastAsia="et-EE"/>
          <w14:ligatures w14:val="none"/>
        </w:rPr>
        <w:t xml:space="preserve"> 4 </w:t>
      </w:r>
      <w:r>
        <w:rPr>
          <w:rFonts w:ascii="Times New Roman" w:eastAsia="Times New Roman" w:hAnsi="Times New Roman" w:cs="Times New Roman"/>
          <w:color w:val="000000"/>
          <w:kern w:val="0"/>
          <w:sz w:val="24"/>
          <w:lang w:eastAsia="et-EE"/>
          <w14:ligatures w14:val="none"/>
        </w:rPr>
        <w:t>täiendatakse pärast sõna „edastamisvõimsus“ sõnadega „</w:t>
      </w:r>
      <w:r w:rsidRPr="005F2AEA">
        <w:rPr>
          <w:rFonts w:ascii="Times New Roman" w:eastAsia="Times New Roman" w:hAnsi="Times New Roman" w:cs="Times New Roman"/>
          <w:color w:val="000000"/>
          <w:kern w:val="0"/>
          <w:sz w:val="24"/>
          <w:lang w:eastAsia="et-EE"/>
          <w14:ligatures w14:val="none"/>
        </w:rPr>
        <w:t>ja paindliku liitumise kokkulepet ei saavutatud</w:t>
      </w:r>
      <w:r>
        <w:rPr>
          <w:rFonts w:ascii="Times New Roman" w:eastAsia="Times New Roman" w:hAnsi="Times New Roman" w:cs="Times New Roman"/>
          <w:color w:val="000000"/>
          <w:kern w:val="0"/>
          <w:sz w:val="24"/>
          <w:lang w:eastAsia="et-EE"/>
          <w14:ligatures w14:val="none"/>
        </w:rPr>
        <w:t>“;</w:t>
      </w:r>
      <w:r w:rsidRPr="00A306AC">
        <w:rPr>
          <w:rFonts w:ascii="Times New Roman" w:eastAsia="Times New Roman" w:hAnsi="Times New Roman" w:cs="Times New Roman"/>
          <w:color w:val="000000"/>
          <w:kern w:val="0"/>
          <w:sz w:val="24"/>
          <w:lang w:eastAsia="et-EE"/>
          <w14:ligatures w14:val="none"/>
        </w:rPr>
        <w:t xml:space="preserve"> </w:t>
      </w:r>
    </w:p>
    <w:p w14:paraId="7C2AD652" w14:textId="77777777" w:rsidR="00784F5C"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p>
    <w:p w14:paraId="126D13AF" w14:textId="51B2AAF3" w:rsidR="00784F5C" w:rsidDel="00D267F3" w:rsidRDefault="00784F5C" w:rsidP="00784F5C">
      <w:pPr>
        <w:spacing w:after="0" w:line="240" w:lineRule="auto"/>
        <w:jc w:val="both"/>
        <w:rPr>
          <w:del w:id="44" w:author="Merike Koppel - JUSTDIGI" w:date="2025-08-19T11:14:00Z" w16du:dateUtc="2025-08-19T08:14:00Z"/>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9</w:t>
      </w:r>
      <w:r w:rsidRPr="008108F5">
        <w:rPr>
          <w:rFonts w:ascii="Times New Roman" w:eastAsia="Times New Roman" w:hAnsi="Times New Roman" w:cs="Times New Roman"/>
          <w:b/>
          <w:bCs/>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 xml:space="preserve"> seadust täiendatakse §-ga 65</w:t>
      </w:r>
      <w:r>
        <w:rPr>
          <w:rFonts w:ascii="Times New Roman" w:eastAsia="Times New Roman" w:hAnsi="Times New Roman" w:cs="Times New Roman"/>
          <w:color w:val="000000"/>
          <w:kern w:val="0"/>
          <w:sz w:val="24"/>
          <w:vertAlign w:val="superscript"/>
          <w:lang w:eastAsia="et-EE"/>
          <w14:ligatures w14:val="none"/>
        </w:rPr>
        <w:t>1</w:t>
      </w:r>
      <w:r>
        <w:rPr>
          <w:rFonts w:ascii="Times New Roman" w:eastAsia="Times New Roman" w:hAnsi="Times New Roman" w:cs="Times New Roman"/>
          <w:color w:val="000000"/>
          <w:kern w:val="0"/>
          <w:sz w:val="24"/>
          <w:lang w:eastAsia="et-EE"/>
          <w14:ligatures w14:val="none"/>
        </w:rPr>
        <w:t xml:space="preserve"> järgmises sõnastuses:</w:t>
      </w:r>
    </w:p>
    <w:p w14:paraId="7D98D8D8" w14:textId="2E58B62B" w:rsidR="00784F5C" w:rsidRPr="00A929FE"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color w:val="000000"/>
          <w:kern w:val="0"/>
          <w:sz w:val="24"/>
          <w:lang w:eastAsia="et-EE"/>
          <w14:ligatures w14:val="none"/>
        </w:rPr>
        <w:t>„</w:t>
      </w:r>
      <w:r w:rsidRPr="000161CB">
        <w:rPr>
          <w:rFonts w:ascii="Times New Roman" w:eastAsia="Times New Roman" w:hAnsi="Times New Roman" w:cs="Times New Roman"/>
          <w:b/>
          <w:bCs/>
          <w:color w:val="000000"/>
          <w:kern w:val="0"/>
          <w:sz w:val="24"/>
          <w:lang w:eastAsia="et-EE"/>
          <w14:ligatures w14:val="none"/>
        </w:rPr>
        <w:t>§ 65</w:t>
      </w:r>
      <w:r w:rsidRPr="000161CB">
        <w:rPr>
          <w:rFonts w:ascii="Times New Roman" w:eastAsia="Times New Roman" w:hAnsi="Times New Roman" w:cs="Times New Roman"/>
          <w:b/>
          <w:bCs/>
          <w:color w:val="000000"/>
          <w:kern w:val="0"/>
          <w:sz w:val="24"/>
          <w:vertAlign w:val="superscript"/>
          <w:lang w:eastAsia="et-EE"/>
          <w14:ligatures w14:val="none"/>
        </w:rPr>
        <w:t>1</w:t>
      </w:r>
      <w:r w:rsidRPr="000161CB">
        <w:rPr>
          <w:rFonts w:ascii="Times New Roman" w:eastAsia="Times New Roman" w:hAnsi="Times New Roman" w:cs="Times New Roman"/>
          <w:b/>
          <w:bCs/>
          <w:color w:val="000000"/>
          <w:kern w:val="0"/>
          <w:sz w:val="24"/>
          <w:lang w:eastAsia="et-EE"/>
          <w14:ligatures w14:val="none"/>
        </w:rPr>
        <w:t>. Nõuded elektri</w:t>
      </w:r>
      <w:r>
        <w:rPr>
          <w:rFonts w:ascii="Times New Roman" w:eastAsia="Times New Roman" w:hAnsi="Times New Roman" w:cs="Times New Roman"/>
          <w:b/>
          <w:bCs/>
          <w:color w:val="000000"/>
          <w:kern w:val="0"/>
          <w:sz w:val="24"/>
          <w:lang w:eastAsia="et-EE"/>
          <w14:ligatures w14:val="none"/>
        </w:rPr>
        <w:t>paigaldistele</w:t>
      </w:r>
      <w:r w:rsidRPr="000161CB">
        <w:rPr>
          <w:rFonts w:ascii="Times New Roman" w:eastAsia="Times New Roman" w:hAnsi="Times New Roman" w:cs="Times New Roman"/>
          <w:b/>
          <w:bCs/>
          <w:color w:val="000000"/>
          <w:kern w:val="0"/>
          <w:sz w:val="24"/>
          <w:lang w:eastAsia="et-EE"/>
          <w14:ligatures w14:val="none"/>
        </w:rPr>
        <w:t xml:space="preserve"> riigi julgeoleku tagamiseks</w:t>
      </w:r>
    </w:p>
    <w:p w14:paraId="6BC3C01E" w14:textId="77777777" w:rsidR="00784F5C" w:rsidRPr="00A929FE"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p>
    <w:p w14:paraId="4FAE1D3C" w14:textId="77777777" w:rsidR="00784F5C" w:rsidRPr="00A929FE"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r w:rsidRPr="00A929FE">
        <w:rPr>
          <w:rFonts w:ascii="Times New Roman" w:eastAsia="Times New Roman" w:hAnsi="Times New Roman" w:cs="Times New Roman"/>
          <w:color w:val="000000"/>
          <w:kern w:val="0"/>
          <w:sz w:val="24"/>
          <w:lang w:eastAsia="et-EE"/>
          <w14:ligatures w14:val="none"/>
        </w:rPr>
        <w:t>(1) Võrguteenuse osutamise</w:t>
      </w:r>
      <w:r>
        <w:rPr>
          <w:rFonts w:ascii="Times New Roman" w:eastAsia="Times New Roman" w:hAnsi="Times New Roman" w:cs="Times New Roman"/>
          <w:color w:val="000000"/>
          <w:kern w:val="0"/>
          <w:sz w:val="24"/>
          <w:lang w:eastAsia="et-EE"/>
          <w14:ligatures w14:val="none"/>
        </w:rPr>
        <w:t xml:space="preserve">ks ja kasutamiseks </w:t>
      </w:r>
      <w:commentRangeStart w:id="45"/>
      <w:r w:rsidRPr="00A929FE">
        <w:rPr>
          <w:rFonts w:ascii="Times New Roman" w:eastAsia="Times New Roman" w:hAnsi="Times New Roman" w:cs="Times New Roman"/>
          <w:color w:val="000000"/>
          <w:kern w:val="0"/>
          <w:sz w:val="24"/>
          <w:lang w:eastAsia="et-EE"/>
          <w14:ligatures w14:val="none"/>
        </w:rPr>
        <w:t>kasutatav</w:t>
      </w:r>
      <w:commentRangeEnd w:id="45"/>
      <w:r w:rsidR="007E5CBF">
        <w:rPr>
          <w:rStyle w:val="Kommentaariviide"/>
        </w:rPr>
        <w:commentReference w:id="45"/>
      </w:r>
      <w:r w:rsidRPr="00A929FE">
        <w:rPr>
          <w:rFonts w:ascii="Times New Roman" w:eastAsia="Times New Roman" w:hAnsi="Times New Roman" w:cs="Times New Roman"/>
          <w:color w:val="000000"/>
          <w:kern w:val="0"/>
          <w:sz w:val="24"/>
          <w:lang w:eastAsia="et-EE"/>
          <w14:ligatures w14:val="none"/>
        </w:rPr>
        <w:t xml:space="preserve"> riist- või tarkvara ei tohi ohustada riigi julgeolekut.</w:t>
      </w:r>
    </w:p>
    <w:p w14:paraId="65A454A5" w14:textId="77777777" w:rsidR="00784F5C" w:rsidRPr="00A929FE"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p>
    <w:p w14:paraId="6C503394" w14:textId="77777777" w:rsidR="00784F5C"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r w:rsidRPr="142B2B03">
        <w:rPr>
          <w:rFonts w:ascii="Times New Roman" w:eastAsia="Times New Roman" w:hAnsi="Times New Roman" w:cs="Times New Roman"/>
          <w:color w:val="000000"/>
          <w:kern w:val="0"/>
          <w:sz w:val="24"/>
          <w:szCs w:val="24"/>
          <w:lang w:eastAsia="et-EE"/>
          <w14:ligatures w14:val="none"/>
        </w:rPr>
        <w:t xml:space="preserve">(2) </w:t>
      </w:r>
      <w:r w:rsidRPr="142B2B03">
        <w:rPr>
          <w:rFonts w:ascii="Times New Roman" w:eastAsia="Times New Roman" w:hAnsi="Times New Roman" w:cs="Times New Roman"/>
          <w:color w:val="000000" w:themeColor="text1"/>
          <w:sz w:val="24"/>
          <w:szCs w:val="24"/>
          <w:lang w:eastAsia="et-EE"/>
        </w:rPr>
        <w:t>Riigi julgeoleku ohustamiseks loetakse elektroonilise side seaduse § 87</w:t>
      </w:r>
      <w:r w:rsidRPr="00B85167">
        <w:rPr>
          <w:rFonts w:ascii="Times New Roman" w:eastAsia="Times New Roman" w:hAnsi="Times New Roman" w:cs="Times New Roman"/>
          <w:color w:val="000000" w:themeColor="text1"/>
          <w:sz w:val="24"/>
          <w:szCs w:val="24"/>
          <w:vertAlign w:val="superscript"/>
          <w:lang w:eastAsia="et-EE"/>
        </w:rPr>
        <w:t>3</w:t>
      </w:r>
      <w:r w:rsidRPr="142B2B03">
        <w:rPr>
          <w:rFonts w:ascii="Times New Roman" w:eastAsia="Times New Roman" w:hAnsi="Times New Roman" w:cs="Times New Roman"/>
          <w:color w:val="000000" w:themeColor="text1"/>
          <w:sz w:val="24"/>
          <w:szCs w:val="24"/>
          <w:lang w:eastAsia="et-EE"/>
        </w:rPr>
        <w:t xml:space="preserve"> lõikes 2 nimetatud asjaolude ilmnemist.</w:t>
      </w:r>
    </w:p>
    <w:p w14:paraId="5BD79559" w14:textId="77777777" w:rsidR="00784F5C" w:rsidRDefault="00784F5C" w:rsidP="00784F5C">
      <w:pPr>
        <w:spacing w:after="0" w:line="240" w:lineRule="auto"/>
        <w:jc w:val="both"/>
        <w:rPr>
          <w:rFonts w:ascii="Times New Roman" w:eastAsia="Times New Roman" w:hAnsi="Times New Roman" w:cs="Times New Roman"/>
          <w:color w:val="000000" w:themeColor="text1"/>
          <w:sz w:val="24"/>
          <w:szCs w:val="24"/>
          <w:lang w:eastAsia="et-EE"/>
        </w:rPr>
      </w:pPr>
    </w:p>
    <w:p w14:paraId="7889566A" w14:textId="77777777" w:rsidR="00784F5C" w:rsidRDefault="00784F5C" w:rsidP="00784F5C">
      <w:pPr>
        <w:spacing w:after="0" w:line="240" w:lineRule="auto"/>
        <w:jc w:val="both"/>
        <w:rPr>
          <w:rFonts w:ascii="Times New Roman" w:eastAsia="Times New Roman" w:hAnsi="Times New Roman" w:cs="Times New Roman"/>
          <w:color w:val="000000"/>
          <w:kern w:val="0"/>
          <w:sz w:val="24"/>
          <w:szCs w:val="24"/>
          <w:lang w:eastAsia="et-EE"/>
          <w14:ligatures w14:val="none"/>
        </w:rPr>
      </w:pPr>
      <w:r w:rsidRPr="142B2B03">
        <w:rPr>
          <w:rFonts w:ascii="Times New Roman" w:eastAsia="Times New Roman" w:hAnsi="Times New Roman" w:cs="Times New Roman"/>
          <w:color w:val="000000"/>
          <w:kern w:val="0"/>
          <w:sz w:val="24"/>
          <w:szCs w:val="24"/>
          <w:lang w:eastAsia="et-EE"/>
          <w14:ligatures w14:val="none"/>
        </w:rPr>
        <w:t>(3) Suure riskiga riist- või tarkvara hinnates arvestatakse muu hulgas elektroonilise side seaduse § 87</w:t>
      </w:r>
      <w:r w:rsidRPr="142B2B03">
        <w:rPr>
          <w:rFonts w:ascii="Times New Roman" w:eastAsia="Times New Roman" w:hAnsi="Times New Roman" w:cs="Times New Roman"/>
          <w:color w:val="000000"/>
          <w:kern w:val="0"/>
          <w:sz w:val="24"/>
          <w:szCs w:val="24"/>
          <w:vertAlign w:val="superscript"/>
          <w:lang w:eastAsia="et-EE"/>
          <w14:ligatures w14:val="none"/>
        </w:rPr>
        <w:t>3</w:t>
      </w:r>
      <w:r w:rsidRPr="142B2B03">
        <w:rPr>
          <w:rFonts w:ascii="Times New Roman" w:eastAsia="Times New Roman" w:hAnsi="Times New Roman" w:cs="Times New Roman"/>
          <w:color w:val="000000"/>
          <w:kern w:val="0"/>
          <w:sz w:val="24"/>
          <w:szCs w:val="24"/>
          <w:lang w:eastAsia="et-EE"/>
          <w14:ligatures w14:val="none"/>
        </w:rPr>
        <w:t xml:space="preserve"> lõikes 3 loetletud teavet.</w:t>
      </w:r>
    </w:p>
    <w:p w14:paraId="47C50D9A" w14:textId="77777777" w:rsidR="00784F5C"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p>
    <w:p w14:paraId="6DA7B8C4" w14:textId="77777777" w:rsidR="00784F5C" w:rsidRPr="00A929FE"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r w:rsidRPr="00A929FE">
        <w:rPr>
          <w:rFonts w:ascii="Times New Roman" w:eastAsia="Times New Roman" w:hAnsi="Times New Roman" w:cs="Times New Roman"/>
          <w:color w:val="000000"/>
          <w:kern w:val="0"/>
          <w:sz w:val="24"/>
          <w:lang w:eastAsia="et-EE"/>
          <w14:ligatures w14:val="none"/>
        </w:rPr>
        <w:t xml:space="preserve">(4) </w:t>
      </w:r>
      <w:r>
        <w:rPr>
          <w:rFonts w:ascii="Times New Roman" w:eastAsia="Times New Roman" w:hAnsi="Times New Roman" w:cs="Times New Roman"/>
          <w:color w:val="000000"/>
          <w:kern w:val="0"/>
          <w:sz w:val="24"/>
          <w:lang w:eastAsia="et-EE"/>
          <w14:ligatures w14:val="none"/>
        </w:rPr>
        <w:t>Tegevus</w:t>
      </w:r>
      <w:r w:rsidRPr="00A929FE">
        <w:rPr>
          <w:rFonts w:ascii="Times New Roman" w:eastAsia="Times New Roman" w:hAnsi="Times New Roman" w:cs="Times New Roman"/>
          <w:color w:val="000000"/>
          <w:kern w:val="0"/>
          <w:sz w:val="24"/>
          <w:lang w:eastAsia="et-EE"/>
          <w14:ligatures w14:val="none"/>
        </w:rPr>
        <w:t>loaga võrguettevõtja lähtub riist- või tarkvara hanki</w:t>
      </w:r>
      <w:r>
        <w:rPr>
          <w:rFonts w:ascii="Times New Roman" w:eastAsia="Times New Roman" w:hAnsi="Times New Roman" w:cs="Times New Roman"/>
          <w:color w:val="000000"/>
          <w:kern w:val="0"/>
          <w:sz w:val="24"/>
          <w:lang w:eastAsia="et-EE"/>
          <w14:ligatures w14:val="none"/>
        </w:rPr>
        <w:t>des</w:t>
      </w:r>
      <w:r w:rsidRPr="00A929FE">
        <w:rPr>
          <w:rFonts w:ascii="Times New Roman" w:eastAsia="Times New Roman" w:hAnsi="Times New Roman" w:cs="Times New Roman"/>
          <w:color w:val="000000"/>
          <w:kern w:val="0"/>
          <w:sz w:val="24"/>
          <w:lang w:eastAsia="et-EE"/>
          <w14:ligatures w14:val="none"/>
        </w:rPr>
        <w:t xml:space="preserve"> käesoleva paragrahvi lõikes 1 nimetatud nõudest.</w:t>
      </w:r>
      <w:r>
        <w:rPr>
          <w:rFonts w:ascii="Times New Roman" w:eastAsia="Times New Roman" w:hAnsi="Times New Roman" w:cs="Times New Roman"/>
          <w:color w:val="000000"/>
          <w:kern w:val="0"/>
          <w:sz w:val="24"/>
          <w:lang w:eastAsia="et-EE"/>
          <w14:ligatures w14:val="none"/>
        </w:rPr>
        <w:t>“;</w:t>
      </w:r>
    </w:p>
    <w:p w14:paraId="56681FA7" w14:textId="77777777" w:rsidR="00784F5C" w:rsidRDefault="00784F5C" w:rsidP="00784F5C">
      <w:pPr>
        <w:spacing w:after="0" w:line="240" w:lineRule="auto"/>
        <w:ind w:left="-5" w:hanging="10"/>
        <w:jc w:val="both"/>
        <w:rPr>
          <w:rFonts w:ascii="Times New Roman" w:eastAsia="Times New Roman" w:hAnsi="Times New Roman" w:cs="Times New Roman"/>
          <w:color w:val="000000"/>
          <w:kern w:val="0"/>
          <w:sz w:val="24"/>
          <w:lang w:eastAsia="et-EE"/>
          <w14:ligatures w14:val="none"/>
        </w:rPr>
      </w:pPr>
    </w:p>
    <w:p w14:paraId="73932B99" w14:textId="77777777" w:rsidR="00784F5C" w:rsidRDefault="00784F5C" w:rsidP="00784F5C">
      <w:pPr>
        <w:spacing w:after="31"/>
        <w:jc w:val="both"/>
        <w:rPr>
          <w:rFonts w:ascii="Times New Roman" w:eastAsia="Times New Roman" w:hAnsi="Times New Roman" w:cs="Times New Roman"/>
          <w:bCs/>
          <w:color w:val="000000"/>
          <w:kern w:val="0"/>
          <w:sz w:val="24"/>
          <w:lang w:eastAsia="et-EE"/>
          <w14:ligatures w14:val="none"/>
        </w:rPr>
      </w:pPr>
      <w:r>
        <w:rPr>
          <w:rFonts w:ascii="Times New Roman" w:eastAsia="Times New Roman" w:hAnsi="Times New Roman" w:cs="Times New Roman"/>
          <w:b/>
          <w:bCs/>
          <w:color w:val="000000"/>
          <w:kern w:val="0"/>
          <w:sz w:val="24"/>
          <w:szCs w:val="24"/>
          <w:lang w:eastAsia="et-EE"/>
          <w14:ligatures w14:val="none"/>
        </w:rPr>
        <w:t>10</w:t>
      </w:r>
      <w:r w:rsidRPr="142B2B03">
        <w:rPr>
          <w:rFonts w:ascii="Times New Roman" w:eastAsia="Times New Roman" w:hAnsi="Times New Roman" w:cs="Times New Roman"/>
          <w:b/>
          <w:bCs/>
          <w:color w:val="000000"/>
          <w:kern w:val="0"/>
          <w:sz w:val="24"/>
          <w:szCs w:val="24"/>
          <w:lang w:eastAsia="et-EE"/>
          <w14:ligatures w14:val="none"/>
        </w:rPr>
        <w:t>)</w:t>
      </w:r>
      <w:r w:rsidRPr="142B2B03">
        <w:rPr>
          <w:rFonts w:ascii="Times New Roman" w:eastAsia="Times New Roman" w:hAnsi="Times New Roman" w:cs="Times New Roman"/>
          <w:color w:val="000000"/>
          <w:kern w:val="0"/>
          <w:sz w:val="24"/>
          <w:szCs w:val="24"/>
          <w:lang w:eastAsia="et-EE"/>
          <w14:ligatures w14:val="none"/>
        </w:rPr>
        <w:t xml:space="preserve"> </w:t>
      </w:r>
      <w:r>
        <w:rPr>
          <w:rFonts w:ascii="Times New Roman" w:eastAsia="Times New Roman" w:hAnsi="Times New Roman" w:cs="Times New Roman"/>
          <w:bCs/>
          <w:color w:val="000000"/>
          <w:kern w:val="0"/>
          <w:sz w:val="24"/>
          <w:lang w:eastAsia="et-EE"/>
          <w14:ligatures w14:val="none"/>
        </w:rPr>
        <w:t>paragrahvi 67 täiendatakse lõikega 9 järgmises sõnastuses:</w:t>
      </w:r>
    </w:p>
    <w:p w14:paraId="6FFC75EE" w14:textId="6B18C328" w:rsidR="00784F5C" w:rsidRPr="00A42E16" w:rsidRDefault="00784F5C" w:rsidP="00784F5C">
      <w:pPr>
        <w:spacing w:after="31"/>
        <w:jc w:val="both"/>
        <w:rPr>
          <w:rFonts w:ascii="Times New Roman" w:eastAsia="Times New Roman" w:hAnsi="Times New Roman" w:cs="Times New Roman"/>
          <w:color w:val="000000" w:themeColor="text1"/>
          <w:sz w:val="24"/>
          <w:szCs w:val="24"/>
          <w:lang w:eastAsia="et-EE"/>
        </w:rPr>
      </w:pPr>
      <w:r w:rsidRPr="142B2B03">
        <w:rPr>
          <w:rFonts w:ascii="Times New Roman" w:eastAsia="Times New Roman" w:hAnsi="Times New Roman" w:cs="Times New Roman"/>
          <w:color w:val="000000" w:themeColor="text1"/>
          <w:sz w:val="24"/>
          <w:szCs w:val="24"/>
          <w:lang w:eastAsia="et-EE"/>
        </w:rPr>
        <w:t xml:space="preserve">„(9) Käesoleva seaduse </w:t>
      </w:r>
      <w:del w:id="46" w:author="Katariina Kärsten - JUSTDIGI" w:date="2025-09-12T09:33:00Z" w16du:dateUtc="2025-09-12T06:33:00Z">
        <w:r w:rsidRPr="142B2B03" w:rsidDel="008B45C2">
          <w:rPr>
            <w:rFonts w:ascii="Times New Roman" w:eastAsia="Times New Roman" w:hAnsi="Times New Roman" w:cs="Times New Roman"/>
            <w:color w:val="000000" w:themeColor="text1"/>
            <w:sz w:val="24"/>
            <w:szCs w:val="24"/>
            <w:lang w:eastAsia="et-EE"/>
          </w:rPr>
          <w:delText xml:space="preserve">paragrahvi </w:delText>
        </w:r>
      </w:del>
      <w:ins w:id="47" w:author="Katariina Kärsten - JUSTDIGI" w:date="2025-09-12T09:33:00Z" w16du:dateUtc="2025-09-12T06:33:00Z">
        <w:r w:rsidR="008B45C2">
          <w:rPr>
            <w:rFonts w:ascii="Times New Roman" w:eastAsia="Times New Roman" w:hAnsi="Times New Roman" w:cs="Times New Roman"/>
            <w:color w:val="000000" w:themeColor="text1"/>
            <w:sz w:val="24"/>
            <w:szCs w:val="24"/>
            <w:lang w:eastAsia="et-EE"/>
          </w:rPr>
          <w:t>§</w:t>
        </w:r>
        <w:r w:rsidR="008B45C2" w:rsidRPr="142B2B03">
          <w:rPr>
            <w:rFonts w:ascii="Times New Roman" w:eastAsia="Times New Roman" w:hAnsi="Times New Roman" w:cs="Times New Roman"/>
            <w:color w:val="000000" w:themeColor="text1"/>
            <w:sz w:val="24"/>
            <w:szCs w:val="24"/>
            <w:lang w:eastAsia="et-EE"/>
          </w:rPr>
          <w:t xml:space="preserve"> </w:t>
        </w:r>
      </w:ins>
      <w:r w:rsidRPr="142B2B03">
        <w:rPr>
          <w:rFonts w:ascii="Times New Roman" w:eastAsia="Times New Roman" w:hAnsi="Times New Roman" w:cs="Times New Roman"/>
          <w:color w:val="000000" w:themeColor="text1"/>
          <w:sz w:val="24"/>
          <w:szCs w:val="24"/>
          <w:lang w:eastAsia="et-EE"/>
        </w:rPr>
        <w:t>58</w:t>
      </w:r>
      <w:r w:rsidRPr="142B2B03">
        <w:rPr>
          <w:rFonts w:ascii="Times New Roman" w:eastAsia="Times New Roman" w:hAnsi="Times New Roman" w:cs="Times New Roman"/>
          <w:color w:val="000000" w:themeColor="text1"/>
          <w:sz w:val="24"/>
          <w:szCs w:val="24"/>
          <w:vertAlign w:val="superscript"/>
          <w:lang w:eastAsia="et-EE"/>
        </w:rPr>
        <w:t>3</w:t>
      </w:r>
      <w:r w:rsidRPr="142B2B03">
        <w:rPr>
          <w:rFonts w:ascii="Times New Roman" w:eastAsia="Times New Roman" w:hAnsi="Times New Roman" w:cs="Times New Roman"/>
          <w:color w:val="000000" w:themeColor="text1"/>
          <w:sz w:val="24"/>
          <w:szCs w:val="24"/>
          <w:lang w:eastAsia="et-EE"/>
        </w:rPr>
        <w:t xml:space="preserve"> lõikes 4 nimetatud </w:t>
      </w:r>
      <w:commentRangeStart w:id="48"/>
      <w:r w:rsidRPr="142B2B03">
        <w:rPr>
          <w:rFonts w:ascii="Times New Roman" w:eastAsia="Times New Roman" w:hAnsi="Times New Roman" w:cs="Times New Roman"/>
          <w:color w:val="000000" w:themeColor="text1"/>
          <w:sz w:val="24"/>
          <w:szCs w:val="24"/>
          <w:lang w:eastAsia="et-EE"/>
        </w:rPr>
        <w:t xml:space="preserve">liitumispunkti piires </w:t>
      </w:r>
      <w:commentRangeEnd w:id="48"/>
      <w:r w:rsidR="00FC2553">
        <w:rPr>
          <w:rStyle w:val="Kommentaariviide"/>
        </w:rPr>
        <w:commentReference w:id="48"/>
      </w:r>
      <w:r>
        <w:rPr>
          <w:rFonts w:ascii="Times New Roman" w:eastAsia="Times New Roman" w:hAnsi="Times New Roman" w:cs="Times New Roman"/>
          <w:color w:val="000000" w:themeColor="text1"/>
          <w:sz w:val="24"/>
          <w:szCs w:val="24"/>
          <w:lang w:eastAsia="et-EE"/>
        </w:rPr>
        <w:t xml:space="preserve">ja </w:t>
      </w:r>
      <w:commentRangeStart w:id="49"/>
      <w:r>
        <w:rPr>
          <w:rFonts w:ascii="Times New Roman" w:eastAsia="Times New Roman" w:hAnsi="Times New Roman" w:cs="Times New Roman"/>
          <w:color w:val="000000" w:themeColor="text1"/>
          <w:sz w:val="24"/>
          <w:szCs w:val="24"/>
          <w:lang w:eastAsia="et-EE"/>
        </w:rPr>
        <w:t xml:space="preserve">mõõtepunktide üleselt </w:t>
      </w:r>
      <w:commentRangeEnd w:id="49"/>
      <w:r w:rsidR="002A5A09">
        <w:rPr>
          <w:rStyle w:val="Kommentaariviide"/>
        </w:rPr>
        <w:commentReference w:id="49"/>
      </w:r>
      <w:r w:rsidRPr="142B2B03">
        <w:rPr>
          <w:rFonts w:ascii="Times New Roman" w:eastAsia="Times New Roman" w:hAnsi="Times New Roman" w:cs="Times New Roman"/>
          <w:color w:val="000000" w:themeColor="text1"/>
          <w:sz w:val="24"/>
          <w:szCs w:val="24"/>
          <w:lang w:eastAsia="et-EE"/>
        </w:rPr>
        <w:t xml:space="preserve">elektrienergiat jagades </w:t>
      </w:r>
      <w:proofErr w:type="spellStart"/>
      <w:r w:rsidRPr="142B2B03">
        <w:rPr>
          <w:rFonts w:ascii="Times New Roman" w:eastAsia="Times New Roman" w:hAnsi="Times New Roman" w:cs="Times New Roman"/>
          <w:color w:val="000000" w:themeColor="text1"/>
          <w:sz w:val="24"/>
          <w:szCs w:val="24"/>
          <w:lang w:eastAsia="et-EE"/>
        </w:rPr>
        <w:t>saldeeritakse</w:t>
      </w:r>
      <w:proofErr w:type="spellEnd"/>
      <w:r w:rsidRPr="142B2B03">
        <w:rPr>
          <w:rFonts w:ascii="Times New Roman" w:eastAsia="Times New Roman" w:hAnsi="Times New Roman" w:cs="Times New Roman"/>
          <w:color w:val="000000" w:themeColor="text1"/>
          <w:sz w:val="24"/>
          <w:szCs w:val="24"/>
          <w:lang w:eastAsia="et-EE"/>
        </w:rPr>
        <w:t xml:space="preserve"> kauplemisperioodil mõõtepunkt</w:t>
      </w:r>
      <w:del w:id="50" w:author="Merike Koppel - JUSTDIGI" w:date="2025-08-21T11:52:00Z" w16du:dateUtc="2025-08-21T08:52:00Z">
        <w:r w:rsidRPr="142B2B03" w:rsidDel="0053688E">
          <w:rPr>
            <w:rFonts w:ascii="Times New Roman" w:eastAsia="Times New Roman" w:hAnsi="Times New Roman" w:cs="Times New Roman"/>
            <w:color w:val="000000" w:themeColor="text1"/>
            <w:sz w:val="24"/>
            <w:szCs w:val="24"/>
            <w:lang w:eastAsia="et-EE"/>
          </w:rPr>
          <w:delText>e</w:delText>
        </w:r>
      </w:del>
      <w:ins w:id="51" w:author="Merike Koppel - JUSTDIGI" w:date="2025-08-21T11:52:00Z" w16du:dateUtc="2025-08-21T08:52:00Z">
        <w:r w:rsidR="0053688E">
          <w:rPr>
            <w:rFonts w:ascii="Times New Roman" w:eastAsia="Times New Roman" w:hAnsi="Times New Roman" w:cs="Times New Roman"/>
            <w:color w:val="000000" w:themeColor="text1"/>
            <w:sz w:val="24"/>
            <w:szCs w:val="24"/>
            <w:lang w:eastAsia="et-EE"/>
          </w:rPr>
          <w:t>id</w:t>
        </w:r>
      </w:ins>
      <w:r w:rsidRPr="142B2B03">
        <w:rPr>
          <w:rFonts w:ascii="Times New Roman" w:eastAsia="Times New Roman" w:hAnsi="Times New Roman" w:cs="Times New Roman"/>
          <w:color w:val="000000" w:themeColor="text1"/>
          <w:sz w:val="24"/>
          <w:szCs w:val="24"/>
          <w:lang w:eastAsia="et-EE"/>
        </w:rPr>
        <w:t xml:space="preserve"> läbinud tootmis- ja tarbimissuunaline elektrienergia oma tarbeks toodetud taastuvenergia tarbijate </w:t>
      </w:r>
      <w:r>
        <w:rPr>
          <w:rFonts w:ascii="Times New Roman" w:eastAsia="Times New Roman" w:hAnsi="Times New Roman" w:cs="Times New Roman"/>
          <w:color w:val="000000" w:themeColor="text1"/>
          <w:sz w:val="24"/>
          <w:szCs w:val="24"/>
          <w:lang w:eastAsia="et-EE"/>
        </w:rPr>
        <w:t xml:space="preserve">vahel käesoleva seaduse </w:t>
      </w:r>
      <w:r w:rsidRPr="00915182">
        <w:rPr>
          <w:rFonts w:ascii="Times New Roman" w:eastAsia="Times New Roman" w:hAnsi="Times New Roman" w:cs="Times New Roman"/>
          <w:color w:val="000000" w:themeColor="text1"/>
          <w:sz w:val="24"/>
          <w:szCs w:val="24"/>
          <w:lang w:eastAsia="et-EE"/>
        </w:rPr>
        <w:t xml:space="preserve">§ </w:t>
      </w:r>
      <w:r w:rsidRPr="00915182">
        <w:rPr>
          <w:rFonts w:ascii="Times New Roman" w:hAnsi="Times New Roman" w:cs="Times New Roman"/>
          <w:sz w:val="24"/>
          <w:szCs w:val="24"/>
        </w:rPr>
        <w:t>111</w:t>
      </w:r>
      <w:r w:rsidRPr="00915182">
        <w:rPr>
          <w:rFonts w:ascii="Times New Roman" w:hAnsi="Times New Roman" w:cs="Times New Roman"/>
          <w:sz w:val="24"/>
          <w:szCs w:val="24"/>
          <w:vertAlign w:val="superscript"/>
        </w:rPr>
        <w:t>3</w:t>
      </w:r>
      <w:r w:rsidRPr="00915182">
        <w:rPr>
          <w:rFonts w:ascii="Times New Roman" w:hAnsi="Times New Roman" w:cs="Times New Roman"/>
          <w:sz w:val="24"/>
          <w:szCs w:val="24"/>
        </w:rPr>
        <w:t xml:space="preserve"> lõikes 2</w:t>
      </w:r>
      <w:r w:rsidRPr="00763A31">
        <w:rPr>
          <w:rFonts w:ascii="Times New Roman" w:hAnsi="Times New Roman" w:cs="Times New Roman"/>
          <w:sz w:val="24"/>
          <w:szCs w:val="24"/>
        </w:rPr>
        <w:t>8</w:t>
      </w:r>
      <w:r w:rsidRPr="142B2B03">
        <w:rPr>
          <w:rFonts w:ascii="Times New Roman" w:hAnsi="Times New Roman" w:cs="Times New Roman"/>
          <w:sz w:val="24"/>
          <w:szCs w:val="24"/>
        </w:rPr>
        <w:t xml:space="preserve"> </w:t>
      </w:r>
      <w:r>
        <w:rPr>
          <w:rFonts w:ascii="Times New Roman" w:hAnsi="Times New Roman" w:cs="Times New Roman"/>
          <w:sz w:val="24"/>
          <w:szCs w:val="24"/>
        </w:rPr>
        <w:t xml:space="preserve">nimetatud </w:t>
      </w:r>
      <w:r>
        <w:rPr>
          <w:rFonts w:ascii="Times New Roman" w:eastAsia="Times New Roman" w:hAnsi="Times New Roman" w:cs="Times New Roman"/>
          <w:color w:val="000000" w:themeColor="text1"/>
          <w:sz w:val="24"/>
          <w:szCs w:val="24"/>
          <w:lang w:eastAsia="et-EE"/>
        </w:rPr>
        <w:t xml:space="preserve">andmevahetusplatvormil </w:t>
      </w:r>
      <w:del w:id="52" w:author="Merike Koppel - JUSTDIGI" w:date="2025-08-19T11:37:00Z" w16du:dateUtc="2025-08-19T08:37:00Z">
        <w:r w:rsidDel="009A4753">
          <w:rPr>
            <w:rFonts w:ascii="Times New Roman" w:eastAsia="Times New Roman" w:hAnsi="Times New Roman" w:cs="Times New Roman"/>
            <w:color w:val="000000" w:themeColor="text1"/>
            <w:sz w:val="24"/>
            <w:szCs w:val="24"/>
            <w:lang w:eastAsia="et-EE"/>
          </w:rPr>
          <w:delText xml:space="preserve">vastavalt </w:delText>
        </w:r>
      </w:del>
      <w:r>
        <w:rPr>
          <w:rFonts w:ascii="Times New Roman" w:eastAsia="Times New Roman" w:hAnsi="Times New Roman" w:cs="Times New Roman"/>
          <w:color w:val="000000" w:themeColor="text1"/>
          <w:sz w:val="24"/>
          <w:szCs w:val="24"/>
          <w:lang w:eastAsia="et-EE"/>
        </w:rPr>
        <w:t xml:space="preserve">samas lõikes nimetatud </w:t>
      </w:r>
      <w:commentRangeStart w:id="53"/>
      <w:r>
        <w:rPr>
          <w:rFonts w:ascii="Times New Roman" w:eastAsia="Times New Roman" w:hAnsi="Times New Roman" w:cs="Times New Roman"/>
          <w:color w:val="000000" w:themeColor="text1"/>
          <w:sz w:val="24"/>
          <w:szCs w:val="24"/>
          <w:lang w:eastAsia="et-EE"/>
        </w:rPr>
        <w:t>arvelduspõhimõtteid kasutades</w:t>
      </w:r>
      <w:commentRangeEnd w:id="53"/>
      <w:r w:rsidR="00285A6C">
        <w:rPr>
          <w:rStyle w:val="Kommentaariviide"/>
        </w:rPr>
        <w:commentReference w:id="53"/>
      </w:r>
      <w:r w:rsidRPr="142B2B03">
        <w:rPr>
          <w:rFonts w:ascii="Times New Roman" w:eastAsia="Times New Roman" w:hAnsi="Times New Roman" w:cs="Times New Roman"/>
          <w:color w:val="000000" w:themeColor="text1"/>
          <w:sz w:val="24"/>
          <w:szCs w:val="24"/>
          <w:lang w:eastAsia="et-EE"/>
        </w:rPr>
        <w:t>.“;</w:t>
      </w:r>
    </w:p>
    <w:p w14:paraId="43451449" w14:textId="77777777" w:rsidR="00784F5C" w:rsidRDefault="00784F5C" w:rsidP="00784F5C">
      <w:pPr>
        <w:spacing w:after="0" w:line="240" w:lineRule="auto"/>
        <w:ind w:left="-5" w:hanging="10"/>
        <w:jc w:val="both"/>
        <w:rPr>
          <w:rFonts w:ascii="Times New Roman" w:eastAsia="Times New Roman" w:hAnsi="Times New Roman" w:cs="Times New Roman"/>
          <w:b/>
          <w:bCs/>
          <w:color w:val="000000"/>
          <w:kern w:val="0"/>
          <w:sz w:val="24"/>
          <w:lang w:eastAsia="et-EE"/>
          <w14:ligatures w14:val="none"/>
        </w:rPr>
      </w:pPr>
    </w:p>
    <w:p w14:paraId="4C2812DB" w14:textId="77777777" w:rsidR="00784F5C" w:rsidRDefault="00784F5C" w:rsidP="00784F5C">
      <w:pPr>
        <w:spacing w:after="0" w:line="240" w:lineRule="auto"/>
        <w:ind w:left="-5" w:hanging="1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11</w:t>
      </w:r>
      <w:r w:rsidRPr="00BC3CC9">
        <w:rPr>
          <w:rFonts w:ascii="Times New Roman" w:eastAsia="Times New Roman" w:hAnsi="Times New Roman" w:cs="Times New Roman"/>
          <w:b/>
          <w:bCs/>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 xml:space="preserve"> paragrahvi 70 lõige 8 muudetakse ja sõnastatakse järgmiselt:</w:t>
      </w:r>
    </w:p>
    <w:p w14:paraId="38682956" w14:textId="77777777" w:rsidR="00784F5C" w:rsidRDefault="00784F5C" w:rsidP="00784F5C">
      <w:pPr>
        <w:spacing w:after="0" w:line="240" w:lineRule="auto"/>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color w:val="000000"/>
          <w:kern w:val="0"/>
          <w:sz w:val="24"/>
          <w:lang w:eastAsia="et-EE"/>
          <w14:ligatures w14:val="none"/>
        </w:rPr>
        <w:t>„</w:t>
      </w:r>
      <w:r w:rsidRPr="002F7456">
        <w:rPr>
          <w:rFonts w:ascii="Times New Roman" w:eastAsia="Times New Roman" w:hAnsi="Times New Roman" w:cs="Times New Roman"/>
          <w:color w:val="000000"/>
          <w:kern w:val="0"/>
          <w:sz w:val="24"/>
          <w:lang w:eastAsia="et-EE"/>
          <w14:ligatures w14:val="none"/>
        </w:rPr>
        <w:t xml:space="preserve">(8) Võrguettevõtja annab turuosalistele võrdsetel alustel </w:t>
      </w:r>
      <w:r>
        <w:rPr>
          <w:rFonts w:ascii="Times New Roman" w:eastAsia="Times New Roman" w:hAnsi="Times New Roman" w:cs="Times New Roman"/>
          <w:color w:val="000000"/>
          <w:kern w:val="0"/>
          <w:sz w:val="24"/>
          <w:lang w:eastAsia="et-EE"/>
          <w14:ligatures w14:val="none"/>
        </w:rPr>
        <w:t xml:space="preserve">teavet, mida on vaja </w:t>
      </w:r>
      <w:r w:rsidRPr="002F7456">
        <w:rPr>
          <w:rFonts w:ascii="Times New Roman" w:eastAsia="Times New Roman" w:hAnsi="Times New Roman" w:cs="Times New Roman"/>
          <w:color w:val="000000"/>
          <w:kern w:val="0"/>
          <w:sz w:val="24"/>
          <w:lang w:eastAsia="et-EE"/>
          <w14:ligatures w14:val="none"/>
        </w:rPr>
        <w:t>tõhusaks juurdepääsuks</w:t>
      </w:r>
      <w:r>
        <w:rPr>
          <w:rFonts w:ascii="Times New Roman" w:eastAsia="Times New Roman" w:hAnsi="Times New Roman" w:cs="Times New Roman"/>
          <w:color w:val="000000"/>
          <w:kern w:val="0"/>
          <w:sz w:val="24"/>
          <w:lang w:eastAsia="et-EE"/>
          <w14:ligatures w14:val="none"/>
        </w:rPr>
        <w:t xml:space="preserve"> </w:t>
      </w:r>
      <w:r w:rsidRPr="002F7456">
        <w:rPr>
          <w:rFonts w:ascii="Times New Roman" w:eastAsia="Times New Roman" w:hAnsi="Times New Roman" w:cs="Times New Roman"/>
          <w:color w:val="000000"/>
          <w:kern w:val="0"/>
          <w:sz w:val="24"/>
          <w:lang w:eastAsia="et-EE"/>
          <w14:ligatures w14:val="none"/>
        </w:rPr>
        <w:t>võrgule ja võrgu kasutamiseks</w:t>
      </w:r>
      <w:r>
        <w:rPr>
          <w:rFonts w:ascii="Times New Roman" w:eastAsia="Times New Roman" w:hAnsi="Times New Roman" w:cs="Times New Roman"/>
          <w:color w:val="000000"/>
          <w:kern w:val="0"/>
          <w:sz w:val="24"/>
          <w:lang w:eastAsia="et-EE"/>
          <w14:ligatures w14:val="none"/>
        </w:rPr>
        <w:t xml:space="preserve">, </w:t>
      </w:r>
      <w:r w:rsidRPr="005F2AEA">
        <w:rPr>
          <w:rFonts w:ascii="Times New Roman" w:eastAsia="Times New Roman" w:hAnsi="Times New Roman" w:cs="Times New Roman"/>
          <w:color w:val="000000"/>
          <w:kern w:val="0"/>
          <w:sz w:val="24"/>
          <w:lang w:eastAsia="et-EE"/>
          <w14:ligatures w14:val="none"/>
        </w:rPr>
        <w:t xml:space="preserve">sealhulgas </w:t>
      </w:r>
      <w:r>
        <w:rPr>
          <w:rFonts w:ascii="Times New Roman" w:eastAsia="Times New Roman" w:hAnsi="Times New Roman" w:cs="Times New Roman"/>
          <w:color w:val="000000"/>
          <w:kern w:val="0"/>
          <w:sz w:val="24"/>
          <w:lang w:eastAsia="et-EE"/>
          <w14:ligatures w14:val="none"/>
        </w:rPr>
        <w:t xml:space="preserve">teavet </w:t>
      </w:r>
      <w:r w:rsidRPr="005F2AEA">
        <w:rPr>
          <w:rFonts w:ascii="Times New Roman" w:eastAsia="Times New Roman" w:hAnsi="Times New Roman" w:cs="Times New Roman"/>
          <w:color w:val="000000"/>
          <w:kern w:val="0"/>
          <w:sz w:val="24"/>
          <w:lang w:eastAsia="et-EE"/>
          <w14:ligatures w14:val="none"/>
        </w:rPr>
        <w:t>paindliku liitumise võimaluse kohta.“;</w:t>
      </w:r>
    </w:p>
    <w:p w14:paraId="0F06908D" w14:textId="77777777" w:rsidR="00784F5C" w:rsidRDefault="00784F5C" w:rsidP="00784F5C">
      <w:pPr>
        <w:spacing w:after="0" w:line="240" w:lineRule="auto"/>
        <w:ind w:left="-5" w:hanging="10"/>
        <w:jc w:val="both"/>
        <w:rPr>
          <w:rFonts w:ascii="Times New Roman" w:eastAsia="Times New Roman" w:hAnsi="Times New Roman" w:cs="Times New Roman"/>
          <w:b/>
          <w:bCs/>
          <w:color w:val="000000"/>
          <w:kern w:val="0"/>
          <w:sz w:val="24"/>
          <w:lang w:eastAsia="et-EE"/>
          <w14:ligatures w14:val="none"/>
        </w:rPr>
      </w:pPr>
    </w:p>
    <w:p w14:paraId="09E42F91" w14:textId="61270E59" w:rsidR="00784F5C" w:rsidRDefault="00784F5C" w:rsidP="00784F5C">
      <w:pPr>
        <w:spacing w:after="0" w:line="240" w:lineRule="auto"/>
        <w:ind w:left="-5" w:hanging="10"/>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lang w:eastAsia="et-EE"/>
          <w14:ligatures w14:val="none"/>
        </w:rPr>
        <w:t xml:space="preserve">12) </w:t>
      </w:r>
      <w:r w:rsidRPr="00753851">
        <w:rPr>
          <w:rFonts w:ascii="Times New Roman" w:eastAsia="Times New Roman" w:hAnsi="Times New Roman" w:cs="Times New Roman"/>
          <w:color w:val="000000"/>
          <w:kern w:val="0"/>
          <w:sz w:val="24"/>
          <w:lang w:eastAsia="et-EE"/>
          <w14:ligatures w14:val="none"/>
        </w:rPr>
        <w:t>paragrahvi 7</w:t>
      </w:r>
      <w:r>
        <w:rPr>
          <w:rFonts w:ascii="Times New Roman" w:eastAsia="Times New Roman" w:hAnsi="Times New Roman" w:cs="Times New Roman"/>
          <w:color w:val="000000"/>
          <w:kern w:val="0"/>
          <w:sz w:val="24"/>
          <w:lang w:eastAsia="et-EE"/>
          <w14:ligatures w14:val="none"/>
        </w:rPr>
        <w:t>2</w:t>
      </w:r>
      <w:r w:rsidRPr="00753851">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 xml:space="preserve">lõike 4 teist lauset </w:t>
      </w:r>
      <w:r w:rsidRPr="00753851">
        <w:rPr>
          <w:rFonts w:ascii="Times New Roman" w:eastAsia="Times New Roman" w:hAnsi="Times New Roman" w:cs="Times New Roman"/>
          <w:color w:val="000000"/>
          <w:kern w:val="0"/>
          <w:sz w:val="24"/>
          <w:lang w:eastAsia="et-EE"/>
          <w14:ligatures w14:val="none"/>
        </w:rPr>
        <w:t xml:space="preserve">täiendatakse </w:t>
      </w:r>
      <w:r>
        <w:rPr>
          <w:rFonts w:ascii="Times New Roman" w:eastAsia="Times New Roman" w:hAnsi="Times New Roman" w:cs="Times New Roman"/>
          <w:color w:val="000000"/>
          <w:kern w:val="0"/>
          <w:sz w:val="24"/>
          <w:lang w:eastAsia="et-EE"/>
          <w14:ligatures w14:val="none"/>
        </w:rPr>
        <w:t>pärast sõna „sätestatut“ tekstiosaga “</w:t>
      </w:r>
      <w:ins w:id="54" w:author="Merike Koppel - JUSTDIGI" w:date="2025-08-19T12:07:00Z" w16du:dateUtc="2025-08-19T09:07:00Z">
        <w:r w:rsidR="00450ECB">
          <w:rPr>
            <w:rFonts w:ascii="Times New Roman" w:eastAsia="Times New Roman" w:hAnsi="Times New Roman" w:cs="Times New Roman"/>
            <w:color w:val="000000"/>
            <w:kern w:val="0"/>
            <w:sz w:val="24"/>
            <w:szCs w:val="24"/>
            <w:lang w:eastAsia="et-EE"/>
            <w14:ligatures w14:val="none"/>
          </w:rPr>
          <w:t>ning</w:t>
        </w:r>
      </w:ins>
      <w:del w:id="55" w:author="Merike Koppel - JUSTDIGI" w:date="2025-08-19T12:07:00Z" w16du:dateUtc="2025-08-19T09:07:00Z">
        <w:r w:rsidDel="00450ECB">
          <w:rPr>
            <w:rFonts w:ascii="Times New Roman" w:eastAsia="Times New Roman" w:hAnsi="Times New Roman" w:cs="Times New Roman"/>
            <w:color w:val="000000"/>
            <w:kern w:val="0"/>
            <w:sz w:val="24"/>
            <w:szCs w:val="24"/>
            <w:lang w:eastAsia="et-EE"/>
            <w14:ligatures w14:val="none"/>
          </w:rPr>
          <w:delText>ja</w:delText>
        </w:r>
      </w:del>
      <w:r>
        <w:rPr>
          <w:rFonts w:ascii="Times New Roman" w:eastAsia="Times New Roman" w:hAnsi="Times New Roman" w:cs="Times New Roman"/>
          <w:color w:val="000000"/>
          <w:kern w:val="0"/>
          <w:sz w:val="24"/>
          <w:szCs w:val="24"/>
          <w:lang w:eastAsia="et-EE"/>
          <w14:ligatures w14:val="none"/>
        </w:rPr>
        <w:t xml:space="preserve"> </w:t>
      </w:r>
      <w:r w:rsidRPr="142B2B03">
        <w:rPr>
          <w:rFonts w:ascii="Times New Roman" w:eastAsia="Times New Roman" w:hAnsi="Times New Roman" w:cs="Times New Roman"/>
          <w:color w:val="000000"/>
          <w:kern w:val="0"/>
          <w:sz w:val="24"/>
          <w:szCs w:val="24"/>
          <w:lang w:eastAsia="et-EE"/>
          <w14:ligatures w14:val="none"/>
        </w:rPr>
        <w:t>looma võrguettevõtjale stii</w:t>
      </w:r>
      <w:commentRangeStart w:id="56"/>
      <w:r w:rsidRPr="142B2B03">
        <w:rPr>
          <w:rFonts w:ascii="Times New Roman" w:eastAsia="Times New Roman" w:hAnsi="Times New Roman" w:cs="Times New Roman"/>
          <w:color w:val="000000"/>
          <w:kern w:val="0"/>
          <w:sz w:val="24"/>
          <w:szCs w:val="24"/>
          <w:lang w:eastAsia="et-EE"/>
          <w14:ligatures w14:val="none"/>
        </w:rPr>
        <w:t>muli</w:t>
      </w:r>
      <w:del w:id="57" w:author="Merike Koppel - JUSTDIGI" w:date="2025-08-19T12:09:00Z" w16du:dateUtc="2025-08-19T09:09:00Z">
        <w:r w:rsidRPr="142B2B03" w:rsidDel="001C466D">
          <w:rPr>
            <w:rFonts w:ascii="Times New Roman" w:eastAsia="Times New Roman" w:hAnsi="Times New Roman" w:cs="Times New Roman"/>
            <w:color w:val="000000"/>
            <w:kern w:val="0"/>
            <w:sz w:val="24"/>
            <w:szCs w:val="24"/>
            <w:lang w:eastAsia="et-EE"/>
            <w14:ligatures w14:val="none"/>
          </w:rPr>
          <w:delText>d</w:delText>
        </w:r>
      </w:del>
      <w:commentRangeEnd w:id="56"/>
      <w:r w:rsidR="00421122">
        <w:rPr>
          <w:rStyle w:val="Kommentaariviide"/>
        </w:rPr>
        <w:commentReference w:id="56"/>
      </w:r>
      <w:r w:rsidRPr="142B2B03">
        <w:rPr>
          <w:rFonts w:ascii="Times New Roman" w:eastAsia="Times New Roman" w:hAnsi="Times New Roman" w:cs="Times New Roman"/>
          <w:color w:val="000000"/>
          <w:kern w:val="0"/>
          <w:sz w:val="24"/>
          <w:szCs w:val="24"/>
          <w:lang w:eastAsia="et-EE"/>
          <w14:ligatures w14:val="none"/>
        </w:rPr>
        <w:t xml:space="preserve"> võtta </w:t>
      </w:r>
      <w:r w:rsidRPr="142B2B03">
        <w:rPr>
          <w:rFonts w:ascii="Times New Roman" w:eastAsia="Times New Roman" w:hAnsi="Times New Roman" w:cs="Times New Roman"/>
          <w:color w:val="000000" w:themeColor="text1"/>
          <w:sz w:val="24"/>
          <w:szCs w:val="24"/>
          <w:lang w:eastAsia="et-EE"/>
        </w:rPr>
        <w:t xml:space="preserve">elektrisüsteemi </w:t>
      </w:r>
      <w:r w:rsidRPr="00B85167">
        <w:rPr>
          <w:rFonts w:ascii="Times New Roman" w:eastAsia="Times New Roman" w:hAnsi="Times New Roman" w:cs="Times New Roman"/>
          <w:color w:val="000000"/>
          <w:kern w:val="0"/>
          <w:sz w:val="24"/>
          <w:szCs w:val="24"/>
          <w:lang w:eastAsia="et-EE"/>
          <w14:ligatures w14:val="none"/>
        </w:rPr>
        <w:t xml:space="preserve">kulutõhusaks käitamiseks ja arendamiseks </w:t>
      </w:r>
      <w:r w:rsidRPr="142B2B03">
        <w:rPr>
          <w:rFonts w:ascii="Times New Roman" w:eastAsia="Times New Roman" w:hAnsi="Times New Roman" w:cs="Times New Roman"/>
          <w:color w:val="000000"/>
          <w:kern w:val="0"/>
          <w:sz w:val="24"/>
          <w:szCs w:val="24"/>
          <w:lang w:eastAsia="et-EE"/>
          <w14:ligatures w14:val="none"/>
        </w:rPr>
        <w:t xml:space="preserve">kasutusele paindlikkusteenused, </w:t>
      </w:r>
      <w:r w:rsidRPr="00B85167">
        <w:rPr>
          <w:rFonts w:ascii="Times New Roman" w:eastAsia="Times New Roman" w:hAnsi="Times New Roman" w:cs="Times New Roman"/>
          <w:color w:val="000000"/>
          <w:kern w:val="0"/>
          <w:sz w:val="24"/>
          <w:szCs w:val="24"/>
          <w:lang w:eastAsia="et-EE"/>
          <w14:ligatures w14:val="none"/>
        </w:rPr>
        <w:t>sealhulgas tarbimiskaja ja energia salvestamise</w:t>
      </w:r>
      <w:del w:id="58" w:author="Merike Koppel - JUSTDIGI" w:date="2025-08-21T11:57:00Z" w16du:dateUtc="2025-08-21T08:57:00Z">
        <w:r w:rsidRPr="142B2B03" w:rsidDel="007B0299">
          <w:rPr>
            <w:rFonts w:ascii="Times New Roman" w:eastAsia="Times New Roman" w:hAnsi="Times New Roman" w:cs="Times New Roman"/>
            <w:color w:val="000000"/>
            <w:kern w:val="0"/>
            <w:sz w:val="24"/>
            <w:szCs w:val="24"/>
            <w:lang w:eastAsia="et-EE"/>
            <w14:ligatures w14:val="none"/>
          </w:rPr>
          <w:delText xml:space="preserve"> </w:delText>
        </w:r>
        <w:commentRangeStart w:id="59"/>
        <w:r w:rsidRPr="142B2B03" w:rsidDel="007B0299">
          <w:rPr>
            <w:rFonts w:ascii="Times New Roman" w:eastAsia="Times New Roman" w:hAnsi="Times New Roman" w:cs="Times New Roman"/>
            <w:color w:val="000000"/>
            <w:kern w:val="0"/>
            <w:sz w:val="24"/>
            <w:szCs w:val="24"/>
            <w:lang w:eastAsia="et-EE"/>
            <w14:ligatures w14:val="none"/>
          </w:rPr>
          <w:delText>hankimisek</w:delText>
        </w:r>
        <w:r w:rsidRPr="00B85167" w:rsidDel="007B0299">
          <w:rPr>
            <w:rFonts w:ascii="Times New Roman" w:eastAsia="Times New Roman" w:hAnsi="Times New Roman" w:cs="Times New Roman"/>
            <w:color w:val="000000"/>
            <w:kern w:val="0"/>
            <w:sz w:val="24"/>
            <w:szCs w:val="24"/>
            <w:lang w:eastAsia="et-EE"/>
            <w14:ligatures w14:val="none"/>
          </w:rPr>
          <w:delText>s</w:delText>
        </w:r>
      </w:del>
      <w:commentRangeEnd w:id="59"/>
      <w:r w:rsidR="00E97E5C">
        <w:rPr>
          <w:rStyle w:val="Kommentaariviide"/>
        </w:rPr>
        <w:commentReference w:id="59"/>
      </w:r>
      <w:commentRangeStart w:id="60"/>
      <w:ins w:id="61" w:author="Merike Koppel - JUSTDIGI" w:date="2025-08-19T12:07:00Z" w16du:dateUtc="2025-08-19T09:07:00Z">
        <w:r w:rsidR="002649C8">
          <w:rPr>
            <w:rFonts w:ascii="Times New Roman" w:eastAsia="Times New Roman" w:hAnsi="Times New Roman" w:cs="Times New Roman"/>
            <w:color w:val="000000"/>
            <w:kern w:val="0"/>
            <w:sz w:val="24"/>
            <w:szCs w:val="24"/>
            <w:lang w:eastAsia="et-EE"/>
            <w14:ligatures w14:val="none"/>
          </w:rPr>
          <w:t>,</w:t>
        </w:r>
      </w:ins>
      <w:r w:rsidRPr="00B85167">
        <w:rPr>
          <w:rFonts w:ascii="Times New Roman" w:eastAsia="Times New Roman" w:hAnsi="Times New Roman" w:cs="Times New Roman"/>
          <w:color w:val="000000"/>
          <w:kern w:val="0"/>
          <w:sz w:val="24"/>
          <w:szCs w:val="24"/>
          <w:lang w:eastAsia="et-EE"/>
          <w14:ligatures w14:val="none"/>
        </w:rPr>
        <w:t xml:space="preserve"> j</w:t>
      </w:r>
      <w:commentRangeEnd w:id="60"/>
      <w:r w:rsidR="002649C8">
        <w:rPr>
          <w:rStyle w:val="Kommentaariviide"/>
        </w:rPr>
        <w:commentReference w:id="60"/>
      </w:r>
      <w:r w:rsidRPr="00B85167">
        <w:rPr>
          <w:rFonts w:ascii="Times New Roman" w:eastAsia="Times New Roman" w:hAnsi="Times New Roman" w:cs="Times New Roman"/>
          <w:color w:val="000000"/>
          <w:kern w:val="0"/>
          <w:sz w:val="24"/>
          <w:szCs w:val="24"/>
          <w:lang w:eastAsia="et-EE"/>
          <w14:ligatures w14:val="none"/>
        </w:rPr>
        <w:t>ärgides Euroopa Parlamendi ja nõukogu määruse (EL) 2019/943 artiklit 18“;</w:t>
      </w:r>
    </w:p>
    <w:p w14:paraId="120185F3" w14:textId="77777777" w:rsidR="00784F5C" w:rsidRDefault="00784F5C" w:rsidP="00784F5C">
      <w:pPr>
        <w:spacing w:after="0" w:line="240" w:lineRule="auto"/>
        <w:ind w:left="-5" w:hanging="10"/>
        <w:jc w:val="both"/>
        <w:rPr>
          <w:rFonts w:eastAsiaTheme="minorEastAsia"/>
          <w:color w:val="000000" w:themeColor="text1"/>
          <w:sz w:val="24"/>
          <w:szCs w:val="24"/>
          <w:lang w:eastAsia="et-EE"/>
        </w:rPr>
      </w:pPr>
    </w:p>
    <w:p w14:paraId="5F7C7E90" w14:textId="77777777" w:rsidR="00784F5C" w:rsidRPr="00753851" w:rsidRDefault="00784F5C" w:rsidP="00784F5C">
      <w:pPr>
        <w:spacing w:after="0" w:line="240" w:lineRule="auto"/>
        <w:ind w:left="-5" w:hanging="10"/>
        <w:jc w:val="both"/>
        <w:rPr>
          <w:rFonts w:eastAsiaTheme="minorEastAsia"/>
          <w:color w:val="000000" w:themeColor="text1"/>
          <w:sz w:val="24"/>
          <w:szCs w:val="24"/>
          <w:lang w:eastAsia="et-EE"/>
        </w:rPr>
      </w:pPr>
      <w:r w:rsidRPr="00915182">
        <w:rPr>
          <w:rFonts w:ascii="Times New Roman" w:eastAsia="Times New Roman" w:hAnsi="Times New Roman" w:cs="Times New Roman"/>
          <w:b/>
          <w:bCs/>
          <w:color w:val="000000"/>
          <w:kern w:val="0"/>
          <w:sz w:val="24"/>
          <w:szCs w:val="24"/>
          <w:lang w:eastAsia="et-EE"/>
          <w14:ligatures w14:val="none"/>
        </w:rPr>
        <w:t>13)</w:t>
      </w:r>
      <w:r w:rsidRPr="00915182">
        <w:rPr>
          <w:rFonts w:ascii="Times New Roman" w:eastAsia="Times New Roman" w:hAnsi="Times New Roman" w:cs="Times New Roman"/>
          <w:color w:val="000000"/>
          <w:kern w:val="0"/>
          <w:sz w:val="24"/>
          <w:szCs w:val="24"/>
          <w:lang w:eastAsia="et-EE"/>
          <w14:ligatures w14:val="none"/>
        </w:rPr>
        <w:t> paragrahvi 75</w:t>
      </w:r>
      <w:r w:rsidRPr="00915182">
        <w:rPr>
          <w:rFonts w:ascii="Times New Roman" w:eastAsia="Times New Roman" w:hAnsi="Times New Roman" w:cs="Times New Roman"/>
          <w:color w:val="000000"/>
          <w:kern w:val="0"/>
          <w:sz w:val="24"/>
          <w:szCs w:val="24"/>
          <w:vertAlign w:val="superscript"/>
          <w:lang w:eastAsia="et-EE"/>
          <w14:ligatures w14:val="none"/>
        </w:rPr>
        <w:t>1</w:t>
      </w:r>
      <w:r w:rsidRPr="00915182">
        <w:rPr>
          <w:rFonts w:ascii="Times New Roman" w:eastAsia="Times New Roman" w:hAnsi="Times New Roman" w:cs="Times New Roman"/>
          <w:color w:val="000000"/>
          <w:kern w:val="0"/>
          <w:sz w:val="24"/>
          <w:szCs w:val="24"/>
          <w:lang w:eastAsia="et-EE"/>
          <w14:ligatures w14:val="none"/>
        </w:rPr>
        <w:t xml:space="preserve"> lõige 4 tunnistatakse kehtetuks;</w:t>
      </w:r>
    </w:p>
    <w:p w14:paraId="4610387F" w14:textId="77777777" w:rsidR="00784F5C" w:rsidRPr="008554C9" w:rsidRDefault="00784F5C" w:rsidP="00784F5C">
      <w:pPr>
        <w:spacing w:after="0" w:line="240" w:lineRule="auto"/>
        <w:ind w:left="-5" w:hanging="10"/>
        <w:jc w:val="both"/>
        <w:rPr>
          <w:rFonts w:ascii="Times New Roman" w:eastAsia="Times New Roman" w:hAnsi="Times New Roman" w:cs="Times New Roman"/>
          <w:color w:val="000000" w:themeColor="text1"/>
          <w:sz w:val="24"/>
          <w:szCs w:val="24"/>
          <w:lang w:eastAsia="et-EE"/>
        </w:rPr>
      </w:pPr>
    </w:p>
    <w:p w14:paraId="77544656" w14:textId="77777777" w:rsidR="00784F5C" w:rsidRPr="0089151E"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r>
        <w:rPr>
          <w:rFonts w:ascii="Times New Roman" w:eastAsia="Times New Roman" w:hAnsi="Times New Roman" w:cs="Times New Roman"/>
          <w:b/>
          <w:bCs/>
          <w:kern w:val="0"/>
          <w:sz w:val="24"/>
          <w:lang w:eastAsia="et-EE"/>
          <w14:ligatures w14:val="none"/>
        </w:rPr>
        <w:t>14</w:t>
      </w:r>
      <w:r w:rsidRPr="00AD0DFA">
        <w:rPr>
          <w:rFonts w:ascii="Times New Roman" w:eastAsia="Times New Roman" w:hAnsi="Times New Roman" w:cs="Times New Roman"/>
          <w:b/>
          <w:bCs/>
          <w:kern w:val="0"/>
          <w:sz w:val="24"/>
          <w:lang w:eastAsia="et-EE"/>
          <w14:ligatures w14:val="none"/>
        </w:rPr>
        <w:t>)</w:t>
      </w:r>
      <w:r w:rsidRPr="00AD0DFA">
        <w:rPr>
          <w:rFonts w:ascii="Times New Roman" w:eastAsia="Times New Roman" w:hAnsi="Times New Roman" w:cs="Times New Roman"/>
          <w:kern w:val="0"/>
          <w:sz w:val="24"/>
          <w:lang w:eastAsia="et-EE"/>
          <w14:ligatures w14:val="none"/>
        </w:rPr>
        <w:t xml:space="preserve"> paragrahvi 76</w:t>
      </w:r>
      <w:r w:rsidRPr="00AD0DFA">
        <w:rPr>
          <w:rFonts w:ascii="Times New Roman" w:eastAsia="Times New Roman" w:hAnsi="Times New Roman" w:cs="Times New Roman"/>
          <w:kern w:val="0"/>
          <w:sz w:val="24"/>
          <w:vertAlign w:val="superscript"/>
          <w:lang w:eastAsia="et-EE"/>
          <w14:ligatures w14:val="none"/>
        </w:rPr>
        <w:t xml:space="preserve">1 </w:t>
      </w:r>
      <w:r w:rsidRPr="00AD0DFA">
        <w:rPr>
          <w:rFonts w:ascii="Times New Roman" w:eastAsia="Times New Roman" w:hAnsi="Times New Roman" w:cs="Times New Roman"/>
          <w:kern w:val="0"/>
          <w:sz w:val="24"/>
          <w:lang w:eastAsia="et-EE"/>
          <w14:ligatures w14:val="none"/>
        </w:rPr>
        <w:t>lõigetes 2, 2</w:t>
      </w:r>
      <w:r w:rsidRPr="00AD0DFA">
        <w:rPr>
          <w:rFonts w:ascii="Times New Roman" w:eastAsia="Times New Roman" w:hAnsi="Times New Roman" w:cs="Times New Roman"/>
          <w:kern w:val="0"/>
          <w:sz w:val="24"/>
          <w:vertAlign w:val="superscript"/>
          <w:lang w:eastAsia="et-EE"/>
          <w14:ligatures w14:val="none"/>
        </w:rPr>
        <w:t>1</w:t>
      </w:r>
      <w:r w:rsidRPr="00AD0DFA">
        <w:rPr>
          <w:rFonts w:ascii="Times New Roman" w:eastAsia="Times New Roman" w:hAnsi="Times New Roman" w:cs="Times New Roman"/>
          <w:kern w:val="0"/>
          <w:sz w:val="24"/>
          <w:lang w:eastAsia="et-EE"/>
          <w14:ligatures w14:val="none"/>
        </w:rPr>
        <w:t xml:space="preserve"> ja 2</w:t>
      </w:r>
      <w:r w:rsidRPr="00AD0DFA">
        <w:rPr>
          <w:rFonts w:ascii="Times New Roman" w:eastAsia="Times New Roman" w:hAnsi="Times New Roman" w:cs="Times New Roman"/>
          <w:kern w:val="0"/>
          <w:sz w:val="24"/>
          <w:vertAlign w:val="superscript"/>
          <w:lang w:eastAsia="et-EE"/>
          <w14:ligatures w14:val="none"/>
        </w:rPr>
        <w:t>2</w:t>
      </w:r>
      <w:r w:rsidRPr="00AD0DFA">
        <w:rPr>
          <w:rFonts w:ascii="Times New Roman" w:eastAsia="Times New Roman" w:hAnsi="Times New Roman" w:cs="Times New Roman"/>
          <w:kern w:val="0"/>
          <w:sz w:val="24"/>
          <w:lang w:eastAsia="et-EE"/>
          <w14:ligatures w14:val="none"/>
        </w:rPr>
        <w:t xml:space="preserve"> ning § 76</w:t>
      </w:r>
      <w:r w:rsidRPr="00AD0DFA">
        <w:rPr>
          <w:rFonts w:ascii="Times New Roman" w:eastAsia="Times New Roman" w:hAnsi="Times New Roman" w:cs="Times New Roman"/>
          <w:kern w:val="0"/>
          <w:sz w:val="24"/>
          <w:vertAlign w:val="superscript"/>
          <w:lang w:eastAsia="et-EE"/>
          <w14:ligatures w14:val="none"/>
        </w:rPr>
        <w:t>2</w:t>
      </w:r>
      <w:r w:rsidRPr="00AD0DFA">
        <w:rPr>
          <w:rFonts w:ascii="Times New Roman" w:eastAsia="Times New Roman" w:hAnsi="Times New Roman" w:cs="Times New Roman"/>
          <w:kern w:val="0"/>
          <w:sz w:val="24"/>
          <w:lang w:eastAsia="et-EE"/>
          <w14:ligatures w14:val="none"/>
        </w:rPr>
        <w:t xml:space="preserve"> lõigetes 1 ja 2 asendatakse sõna „riigihange“ sõnaga „konkurss“ vastavas käändes;</w:t>
      </w:r>
    </w:p>
    <w:p w14:paraId="771B4826" w14:textId="77777777" w:rsidR="00784F5C" w:rsidRPr="0089151E"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p>
    <w:p w14:paraId="6CABE432" w14:textId="77777777" w:rsidR="00784F5C" w:rsidRPr="00AD0DFA"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r>
        <w:rPr>
          <w:rFonts w:ascii="Times New Roman" w:eastAsia="Times New Roman" w:hAnsi="Times New Roman" w:cs="Times New Roman"/>
          <w:b/>
          <w:bCs/>
          <w:kern w:val="0"/>
          <w:sz w:val="24"/>
          <w:lang w:eastAsia="et-EE"/>
          <w14:ligatures w14:val="none"/>
        </w:rPr>
        <w:t>15</w:t>
      </w:r>
      <w:r w:rsidRPr="00AD0DFA">
        <w:rPr>
          <w:rFonts w:ascii="Times New Roman" w:eastAsia="Times New Roman" w:hAnsi="Times New Roman" w:cs="Times New Roman"/>
          <w:b/>
          <w:bCs/>
          <w:kern w:val="0"/>
          <w:sz w:val="24"/>
          <w:lang w:eastAsia="et-EE"/>
          <w14:ligatures w14:val="none"/>
        </w:rPr>
        <w:t>)</w:t>
      </w:r>
      <w:r w:rsidRPr="00AD0DFA">
        <w:rPr>
          <w:rFonts w:ascii="Times New Roman" w:eastAsia="Times New Roman" w:hAnsi="Times New Roman" w:cs="Times New Roman"/>
          <w:kern w:val="0"/>
          <w:sz w:val="24"/>
          <w:lang w:eastAsia="et-EE"/>
          <w14:ligatures w14:val="none"/>
        </w:rPr>
        <w:t xml:space="preserve"> paragrahvi 76</w:t>
      </w:r>
      <w:r w:rsidRPr="00AD0DFA">
        <w:rPr>
          <w:rFonts w:ascii="Times New Roman" w:eastAsia="Times New Roman" w:hAnsi="Times New Roman" w:cs="Times New Roman"/>
          <w:kern w:val="0"/>
          <w:sz w:val="24"/>
          <w:vertAlign w:val="superscript"/>
          <w:lang w:eastAsia="et-EE"/>
          <w14:ligatures w14:val="none"/>
        </w:rPr>
        <w:t>1</w:t>
      </w:r>
      <w:r w:rsidRPr="00AD0DFA">
        <w:rPr>
          <w:rFonts w:ascii="Times New Roman" w:eastAsia="Times New Roman" w:hAnsi="Times New Roman" w:cs="Times New Roman"/>
          <w:kern w:val="0"/>
          <w:sz w:val="24"/>
          <w:lang w:eastAsia="et-EE"/>
          <w14:ligatures w14:val="none"/>
        </w:rPr>
        <w:t xml:space="preserve"> täiendatakse lõigetega 2</w:t>
      </w:r>
      <w:r w:rsidRPr="00AD0DFA">
        <w:rPr>
          <w:rFonts w:ascii="Times New Roman" w:eastAsia="Times New Roman" w:hAnsi="Times New Roman" w:cs="Times New Roman"/>
          <w:kern w:val="0"/>
          <w:sz w:val="24"/>
          <w:vertAlign w:val="superscript"/>
          <w:lang w:eastAsia="et-EE"/>
          <w14:ligatures w14:val="none"/>
        </w:rPr>
        <w:t>4</w:t>
      </w:r>
      <w:r w:rsidRPr="00AD0DFA">
        <w:rPr>
          <w:rFonts w:ascii="Times New Roman" w:eastAsia="Times New Roman" w:hAnsi="Times New Roman" w:cs="Times New Roman"/>
          <w:kern w:val="0"/>
          <w:sz w:val="24"/>
          <w:lang w:eastAsia="et-EE"/>
          <w14:ligatures w14:val="none"/>
        </w:rPr>
        <w:t xml:space="preserve"> ja 2</w:t>
      </w:r>
      <w:r w:rsidRPr="00AD0DFA">
        <w:rPr>
          <w:rFonts w:ascii="Times New Roman" w:eastAsia="Times New Roman" w:hAnsi="Times New Roman" w:cs="Times New Roman"/>
          <w:kern w:val="0"/>
          <w:sz w:val="24"/>
          <w:vertAlign w:val="superscript"/>
          <w:lang w:eastAsia="et-EE"/>
          <w14:ligatures w14:val="none"/>
        </w:rPr>
        <w:t xml:space="preserve">5 </w:t>
      </w:r>
      <w:r w:rsidRPr="00AD0DFA">
        <w:rPr>
          <w:rFonts w:ascii="Times New Roman" w:eastAsia="Times New Roman" w:hAnsi="Times New Roman" w:cs="Times New Roman"/>
          <w:kern w:val="0"/>
          <w:sz w:val="24"/>
          <w:lang w:eastAsia="et-EE"/>
          <w14:ligatures w14:val="none"/>
        </w:rPr>
        <w:t>järgmises sõnastuses:</w:t>
      </w:r>
    </w:p>
    <w:p w14:paraId="195E3EE3" w14:textId="77777777" w:rsidR="00784F5C" w:rsidRPr="00AD0DFA" w:rsidRDefault="00784F5C" w:rsidP="00784F5C">
      <w:pPr>
        <w:spacing w:after="5" w:line="271" w:lineRule="auto"/>
        <w:jc w:val="both"/>
        <w:rPr>
          <w:rFonts w:ascii="Times New Roman" w:eastAsia="Times New Roman" w:hAnsi="Times New Roman" w:cs="Times New Roman"/>
          <w:kern w:val="0"/>
          <w:sz w:val="24"/>
          <w:lang w:eastAsia="et-EE"/>
          <w14:ligatures w14:val="none"/>
        </w:rPr>
      </w:pPr>
      <w:r w:rsidRPr="00AD0DFA">
        <w:rPr>
          <w:rFonts w:ascii="Times New Roman" w:eastAsia="Times New Roman" w:hAnsi="Times New Roman" w:cs="Times New Roman"/>
          <w:kern w:val="0"/>
          <w:sz w:val="24"/>
          <w:lang w:eastAsia="et-EE"/>
          <w14:ligatures w14:val="none"/>
        </w:rPr>
        <w:t>„(2</w:t>
      </w:r>
      <w:r w:rsidRPr="00AD0DFA">
        <w:rPr>
          <w:rFonts w:ascii="Times New Roman" w:eastAsia="Times New Roman" w:hAnsi="Times New Roman" w:cs="Times New Roman"/>
          <w:kern w:val="0"/>
          <w:sz w:val="24"/>
          <w:vertAlign w:val="superscript"/>
          <w:lang w:eastAsia="et-EE"/>
          <w14:ligatures w14:val="none"/>
        </w:rPr>
        <w:t>4</w:t>
      </w:r>
      <w:r w:rsidRPr="00AD0DFA">
        <w:rPr>
          <w:rFonts w:ascii="Times New Roman" w:eastAsia="Times New Roman" w:hAnsi="Times New Roman" w:cs="Times New Roman"/>
          <w:kern w:val="0"/>
          <w:sz w:val="24"/>
          <w:lang w:eastAsia="et-EE"/>
          <w14:ligatures w14:val="none"/>
        </w:rPr>
        <w:t xml:space="preserve">) </w:t>
      </w:r>
      <w:proofErr w:type="spellStart"/>
      <w:r w:rsidRPr="00AD0DFA">
        <w:rPr>
          <w:rFonts w:ascii="Times New Roman" w:eastAsia="Times New Roman" w:hAnsi="Times New Roman" w:cs="Times New Roman"/>
          <w:kern w:val="0"/>
          <w:sz w:val="24"/>
          <w:lang w:eastAsia="et-EE"/>
          <w14:ligatures w14:val="none"/>
        </w:rPr>
        <w:t>Üldteenuse</w:t>
      </w:r>
      <w:proofErr w:type="spellEnd"/>
      <w:r w:rsidRPr="00AD0DFA">
        <w:rPr>
          <w:rFonts w:ascii="Times New Roman" w:eastAsia="Times New Roman" w:hAnsi="Times New Roman" w:cs="Times New Roman"/>
          <w:kern w:val="0"/>
          <w:sz w:val="24"/>
          <w:lang w:eastAsia="et-EE"/>
          <w14:ligatures w14:val="none"/>
        </w:rPr>
        <w:t xml:space="preserve"> osutamise </w:t>
      </w:r>
      <w:commentRangeStart w:id="62"/>
      <w:r w:rsidRPr="00AD0DFA">
        <w:rPr>
          <w:rFonts w:ascii="Times New Roman" w:eastAsia="Times New Roman" w:hAnsi="Times New Roman" w:cs="Times New Roman"/>
          <w:kern w:val="0"/>
          <w:sz w:val="24"/>
          <w:lang w:eastAsia="et-EE"/>
          <w14:ligatures w14:val="none"/>
        </w:rPr>
        <w:t xml:space="preserve">konkursi korras </w:t>
      </w:r>
      <w:commentRangeEnd w:id="62"/>
      <w:r w:rsidR="006B7C3F">
        <w:rPr>
          <w:rStyle w:val="Kommentaariviide"/>
        </w:rPr>
        <w:commentReference w:id="62"/>
      </w:r>
      <w:r w:rsidRPr="00AD0DFA">
        <w:rPr>
          <w:rFonts w:ascii="Times New Roman" w:eastAsia="Times New Roman" w:hAnsi="Times New Roman" w:cs="Times New Roman"/>
          <w:kern w:val="0"/>
          <w:sz w:val="24"/>
          <w:lang w:eastAsia="et-EE"/>
          <w14:ligatures w14:val="none"/>
        </w:rPr>
        <w:t>algatamisest teavitab võrguettevõtja oma veebilehel.</w:t>
      </w:r>
    </w:p>
    <w:p w14:paraId="4F9F5385" w14:textId="77777777" w:rsidR="00784F5C" w:rsidRPr="00AD0DFA"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p>
    <w:p w14:paraId="2E53F2FA" w14:textId="1AB61B92"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r w:rsidRPr="142B2B03">
        <w:rPr>
          <w:rFonts w:ascii="Times New Roman" w:eastAsia="Times New Roman" w:hAnsi="Times New Roman" w:cs="Times New Roman"/>
          <w:kern w:val="0"/>
          <w:sz w:val="24"/>
          <w:szCs w:val="24"/>
          <w:lang w:eastAsia="et-EE"/>
          <w14:ligatures w14:val="none"/>
        </w:rPr>
        <w:t>(2</w:t>
      </w:r>
      <w:r w:rsidRPr="142B2B03">
        <w:rPr>
          <w:rFonts w:ascii="Times New Roman" w:eastAsia="Times New Roman" w:hAnsi="Times New Roman" w:cs="Times New Roman"/>
          <w:kern w:val="0"/>
          <w:sz w:val="24"/>
          <w:szCs w:val="24"/>
          <w:vertAlign w:val="superscript"/>
          <w:lang w:eastAsia="et-EE"/>
          <w14:ligatures w14:val="none"/>
        </w:rPr>
        <w:t>5</w:t>
      </w:r>
      <w:r w:rsidRPr="142B2B03">
        <w:rPr>
          <w:rFonts w:ascii="Times New Roman" w:eastAsia="Times New Roman" w:hAnsi="Times New Roman" w:cs="Times New Roman"/>
          <w:kern w:val="0"/>
          <w:sz w:val="24"/>
          <w:szCs w:val="24"/>
          <w:lang w:eastAsia="et-EE"/>
          <w14:ligatures w14:val="none"/>
        </w:rPr>
        <w:t>) Käesoleva paragrahvi lõikes 2 sätestatud konkursi korraldamise kor</w:t>
      </w:r>
      <w:r>
        <w:rPr>
          <w:rFonts w:ascii="Times New Roman" w:eastAsia="Times New Roman" w:hAnsi="Times New Roman" w:cs="Times New Roman"/>
          <w:kern w:val="0"/>
          <w:sz w:val="24"/>
          <w:szCs w:val="24"/>
          <w:lang w:eastAsia="et-EE"/>
          <w14:ligatures w14:val="none"/>
        </w:rPr>
        <w:t>d</w:t>
      </w:r>
      <w:r w:rsidRPr="142B2B03">
        <w:rPr>
          <w:rFonts w:ascii="Times New Roman" w:eastAsia="Times New Roman" w:hAnsi="Times New Roman" w:cs="Times New Roman"/>
          <w:kern w:val="0"/>
          <w:sz w:val="24"/>
          <w:szCs w:val="24"/>
          <w:lang w:eastAsia="et-EE"/>
          <w14:ligatures w14:val="none"/>
        </w:rPr>
        <w:t xml:space="preserve"> kehtes</w:t>
      </w:r>
      <w:r>
        <w:rPr>
          <w:rFonts w:ascii="Times New Roman" w:eastAsia="Times New Roman" w:hAnsi="Times New Roman" w:cs="Times New Roman"/>
          <w:kern w:val="0"/>
          <w:sz w:val="24"/>
          <w:szCs w:val="24"/>
          <w:lang w:eastAsia="et-EE"/>
          <w14:ligatures w14:val="none"/>
        </w:rPr>
        <w:t>tatakse</w:t>
      </w:r>
      <w:r w:rsidRPr="142B2B03">
        <w:rPr>
          <w:rFonts w:ascii="Times New Roman" w:eastAsia="Times New Roman" w:hAnsi="Times New Roman" w:cs="Times New Roman"/>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 xml:space="preserve">käesoleva seaduse § 42 lõike 4 alusel </w:t>
      </w:r>
      <w:commentRangeStart w:id="63"/>
      <w:ins w:id="64" w:author="Merike Koppel - JUSTDIGI" w:date="2025-08-19T12:18:00Z" w16du:dateUtc="2025-08-19T09:18:00Z">
        <w:r w:rsidR="003E516A">
          <w:rPr>
            <w:rFonts w:ascii="Times New Roman" w:eastAsia="Times New Roman" w:hAnsi="Times New Roman" w:cs="Times New Roman"/>
            <w:kern w:val="0"/>
            <w:sz w:val="24"/>
            <w:szCs w:val="24"/>
            <w:lang w:eastAsia="et-EE"/>
            <w14:ligatures w14:val="none"/>
          </w:rPr>
          <w:t>kehtesta</w:t>
        </w:r>
      </w:ins>
      <w:del w:id="65" w:author="Merike Koppel - JUSTDIGI" w:date="2025-08-19T12:18:00Z" w16du:dateUtc="2025-08-19T09:18:00Z">
        <w:r w:rsidDel="003E516A">
          <w:rPr>
            <w:rFonts w:ascii="Times New Roman" w:eastAsia="Times New Roman" w:hAnsi="Times New Roman" w:cs="Times New Roman"/>
            <w:kern w:val="0"/>
            <w:sz w:val="24"/>
            <w:szCs w:val="24"/>
            <w:lang w:eastAsia="et-EE"/>
            <w14:ligatures w14:val="none"/>
          </w:rPr>
          <w:delText>an</w:delText>
        </w:r>
      </w:del>
      <w:r>
        <w:rPr>
          <w:rFonts w:ascii="Times New Roman" w:eastAsia="Times New Roman" w:hAnsi="Times New Roman" w:cs="Times New Roman"/>
          <w:kern w:val="0"/>
          <w:sz w:val="24"/>
          <w:szCs w:val="24"/>
          <w:lang w:eastAsia="et-EE"/>
          <w14:ligatures w14:val="none"/>
        </w:rPr>
        <w:t xml:space="preserve">tud </w:t>
      </w:r>
      <w:commentRangeEnd w:id="63"/>
      <w:r w:rsidR="003E516A">
        <w:rPr>
          <w:rStyle w:val="Kommentaariviide"/>
        </w:rPr>
        <w:commentReference w:id="63"/>
      </w:r>
      <w:r w:rsidRPr="142B2B03">
        <w:rPr>
          <w:rFonts w:ascii="Times New Roman" w:eastAsia="Times New Roman" w:hAnsi="Times New Roman" w:cs="Times New Roman"/>
          <w:kern w:val="0"/>
          <w:sz w:val="24"/>
          <w:szCs w:val="24"/>
          <w:lang w:eastAsia="et-EE"/>
          <w14:ligatures w14:val="none"/>
        </w:rPr>
        <w:t>elektrituru toimimise võrgueeskirjas.“;</w:t>
      </w:r>
    </w:p>
    <w:p w14:paraId="659D3C9B" w14:textId="77777777"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p>
    <w:p w14:paraId="5C2AF3B4" w14:textId="77777777" w:rsidR="00784F5C" w:rsidRPr="008554C9" w:rsidRDefault="00784F5C" w:rsidP="00784F5C">
      <w:pPr>
        <w:spacing w:after="5" w:line="271" w:lineRule="auto"/>
        <w:ind w:left="10"/>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16</w:t>
      </w:r>
      <w:r w:rsidRPr="008554C9">
        <w:rPr>
          <w:rFonts w:ascii="Times New Roman" w:eastAsia="Times New Roman" w:hAnsi="Times New Roman" w:cs="Times New Roman"/>
          <w:b/>
          <w:bCs/>
          <w:sz w:val="24"/>
          <w:szCs w:val="24"/>
          <w:lang w:eastAsia="et-EE"/>
        </w:rPr>
        <w:t>)</w:t>
      </w:r>
      <w:r w:rsidRPr="142B2B03">
        <w:rPr>
          <w:rFonts w:ascii="Times New Roman" w:eastAsia="Times New Roman" w:hAnsi="Times New Roman" w:cs="Times New Roman"/>
          <w:sz w:val="24"/>
          <w:szCs w:val="24"/>
          <w:lang w:eastAsia="et-EE"/>
        </w:rPr>
        <w:t xml:space="preserve"> paragrahvi 76</w:t>
      </w:r>
      <w:r w:rsidRPr="008554C9">
        <w:rPr>
          <w:rFonts w:ascii="Times New Roman" w:eastAsia="Times New Roman" w:hAnsi="Times New Roman" w:cs="Times New Roman"/>
          <w:sz w:val="24"/>
          <w:szCs w:val="24"/>
          <w:vertAlign w:val="superscript"/>
          <w:lang w:eastAsia="et-EE"/>
        </w:rPr>
        <w:t>2</w:t>
      </w:r>
      <w:r>
        <w:rPr>
          <w:rFonts w:ascii="Times New Roman" w:eastAsia="Times New Roman" w:hAnsi="Times New Roman" w:cs="Times New Roman"/>
          <w:sz w:val="24"/>
          <w:szCs w:val="24"/>
          <w:vertAlign w:val="superscript"/>
          <w:lang w:eastAsia="et-EE"/>
        </w:rPr>
        <w:t xml:space="preserve"> </w:t>
      </w:r>
      <w:r>
        <w:rPr>
          <w:rFonts w:ascii="Times New Roman" w:eastAsia="Times New Roman" w:hAnsi="Times New Roman" w:cs="Times New Roman"/>
          <w:sz w:val="24"/>
          <w:szCs w:val="24"/>
          <w:lang w:eastAsia="et-EE"/>
        </w:rPr>
        <w:t>täiendatakse lõigetega 3 ja 4 järgmises sõnastuses:</w:t>
      </w:r>
    </w:p>
    <w:p w14:paraId="76D421B8" w14:textId="7DCD666F" w:rsidR="00784F5C" w:rsidRDefault="00784F5C" w:rsidP="00784F5C">
      <w:pPr>
        <w:spacing w:after="5" w:line="271" w:lineRule="auto"/>
        <w:jc w:val="both"/>
        <w:rPr>
          <w:rFonts w:ascii="Times New Roman" w:eastAsia="Times New Roman" w:hAnsi="Times New Roman" w:cs="Times New Roman"/>
          <w:sz w:val="24"/>
          <w:szCs w:val="24"/>
          <w:lang w:eastAsia="et-EE"/>
        </w:rPr>
      </w:pPr>
      <w:r w:rsidRPr="00AD0DFA">
        <w:rPr>
          <w:rFonts w:ascii="Times New Roman" w:eastAsia="Times New Roman" w:hAnsi="Times New Roman" w:cs="Times New Roman"/>
          <w:kern w:val="0"/>
          <w:sz w:val="24"/>
          <w:lang w:eastAsia="et-EE"/>
          <w14:ligatures w14:val="none"/>
        </w:rPr>
        <w:t>„</w:t>
      </w:r>
      <w:r w:rsidRPr="008554C9">
        <w:rPr>
          <w:rFonts w:ascii="Times New Roman" w:eastAsia="Times New Roman" w:hAnsi="Times New Roman" w:cs="Times New Roman"/>
          <w:sz w:val="24"/>
          <w:szCs w:val="24"/>
          <w:lang w:eastAsia="et-EE"/>
        </w:rPr>
        <w:t xml:space="preserve">(3) </w:t>
      </w:r>
      <w:proofErr w:type="spellStart"/>
      <w:r w:rsidRPr="008554C9">
        <w:rPr>
          <w:rFonts w:ascii="Times New Roman" w:eastAsia="Times New Roman" w:hAnsi="Times New Roman" w:cs="Times New Roman"/>
          <w:sz w:val="24"/>
          <w:szCs w:val="24"/>
          <w:lang w:eastAsia="et-EE"/>
        </w:rPr>
        <w:t>Üldteenuse</w:t>
      </w:r>
      <w:proofErr w:type="spellEnd"/>
      <w:r w:rsidRPr="008554C9">
        <w:rPr>
          <w:rFonts w:ascii="Times New Roman" w:eastAsia="Times New Roman" w:hAnsi="Times New Roman" w:cs="Times New Roman"/>
          <w:sz w:val="24"/>
          <w:szCs w:val="24"/>
          <w:lang w:eastAsia="et-EE"/>
        </w:rPr>
        <w:t xml:space="preserve"> osutamise üleminekul ühelt müüjalt teisele on senine </w:t>
      </w:r>
      <w:proofErr w:type="spellStart"/>
      <w:r w:rsidRPr="008554C9">
        <w:rPr>
          <w:rFonts w:ascii="Times New Roman" w:eastAsia="Times New Roman" w:hAnsi="Times New Roman" w:cs="Times New Roman"/>
          <w:sz w:val="24"/>
          <w:szCs w:val="24"/>
          <w:lang w:eastAsia="et-EE"/>
        </w:rPr>
        <w:t>üldteenuse</w:t>
      </w:r>
      <w:proofErr w:type="spellEnd"/>
      <w:r w:rsidRPr="008554C9">
        <w:rPr>
          <w:rFonts w:ascii="Times New Roman" w:eastAsia="Times New Roman" w:hAnsi="Times New Roman" w:cs="Times New Roman"/>
          <w:sz w:val="24"/>
          <w:szCs w:val="24"/>
          <w:lang w:eastAsia="et-EE"/>
        </w:rPr>
        <w:t xml:space="preserve"> osutaja kohustatud uuele </w:t>
      </w:r>
      <w:proofErr w:type="spellStart"/>
      <w:r w:rsidRPr="008554C9">
        <w:rPr>
          <w:rFonts w:ascii="Times New Roman" w:eastAsia="Times New Roman" w:hAnsi="Times New Roman" w:cs="Times New Roman"/>
          <w:sz w:val="24"/>
          <w:szCs w:val="24"/>
          <w:lang w:eastAsia="et-EE"/>
        </w:rPr>
        <w:t>üldteenuse</w:t>
      </w:r>
      <w:proofErr w:type="spellEnd"/>
      <w:r w:rsidRPr="008554C9">
        <w:rPr>
          <w:rFonts w:ascii="Times New Roman" w:eastAsia="Times New Roman" w:hAnsi="Times New Roman" w:cs="Times New Roman"/>
          <w:sz w:val="24"/>
          <w:szCs w:val="24"/>
          <w:lang w:eastAsia="et-EE"/>
        </w:rPr>
        <w:t xml:space="preserve"> osutajale edastama </w:t>
      </w:r>
      <w:proofErr w:type="spellStart"/>
      <w:r w:rsidRPr="008554C9">
        <w:rPr>
          <w:rFonts w:ascii="Times New Roman" w:eastAsia="Times New Roman" w:hAnsi="Times New Roman" w:cs="Times New Roman"/>
          <w:sz w:val="24"/>
          <w:szCs w:val="24"/>
          <w:lang w:eastAsia="et-EE"/>
        </w:rPr>
        <w:t>üldteenuse</w:t>
      </w:r>
      <w:proofErr w:type="spellEnd"/>
      <w:r w:rsidRPr="008554C9">
        <w:rPr>
          <w:rFonts w:ascii="Times New Roman" w:eastAsia="Times New Roman" w:hAnsi="Times New Roman" w:cs="Times New Roman"/>
          <w:sz w:val="24"/>
          <w:szCs w:val="24"/>
          <w:lang w:eastAsia="et-EE"/>
        </w:rPr>
        <w:t xml:space="preserve"> osutamisega seotud kliendiandmed ja </w:t>
      </w:r>
      <w:del w:id="66" w:author="Merike Koppel - JUSTDIGI" w:date="2025-08-21T12:47:00Z" w16du:dateUtc="2025-08-21T09:47:00Z">
        <w:r w:rsidRPr="008554C9" w:rsidDel="005B435D">
          <w:rPr>
            <w:rFonts w:ascii="Times New Roman" w:eastAsia="Times New Roman" w:hAnsi="Times New Roman" w:cs="Times New Roman"/>
            <w:sz w:val="24"/>
            <w:szCs w:val="24"/>
            <w:lang w:eastAsia="et-EE"/>
          </w:rPr>
          <w:delText xml:space="preserve"> </w:delText>
        </w:r>
      </w:del>
      <w:r w:rsidRPr="008554C9">
        <w:rPr>
          <w:rFonts w:ascii="Times New Roman" w:eastAsia="Times New Roman" w:hAnsi="Times New Roman" w:cs="Times New Roman"/>
          <w:sz w:val="24"/>
          <w:szCs w:val="24"/>
          <w:lang w:eastAsia="et-EE"/>
        </w:rPr>
        <w:t>arveldusinfo</w:t>
      </w:r>
      <w:ins w:id="67" w:author="Merike Koppel - JUSTDIGI" w:date="2025-08-19T14:01:00Z" w16du:dateUtc="2025-08-19T11:01:00Z">
        <w:r w:rsidR="00FF22AA">
          <w:rPr>
            <w:rFonts w:ascii="Times New Roman" w:eastAsia="Times New Roman" w:hAnsi="Times New Roman" w:cs="Times New Roman"/>
            <w:sz w:val="24"/>
            <w:szCs w:val="24"/>
            <w:lang w:eastAsia="et-EE"/>
          </w:rPr>
          <w:t>, et</w:t>
        </w:r>
      </w:ins>
      <w:r w:rsidRPr="008554C9">
        <w:rPr>
          <w:rFonts w:ascii="Times New Roman" w:eastAsia="Times New Roman" w:hAnsi="Times New Roman" w:cs="Times New Roman"/>
          <w:sz w:val="24"/>
          <w:szCs w:val="24"/>
          <w:lang w:eastAsia="et-EE"/>
        </w:rPr>
        <w:t xml:space="preserve"> taga</w:t>
      </w:r>
      <w:del w:id="68" w:author="Merike Koppel - JUSTDIGI" w:date="2025-08-19T14:01:00Z" w16du:dateUtc="2025-08-19T11:01:00Z">
        <w:r w:rsidRPr="008554C9" w:rsidDel="00FF22AA">
          <w:rPr>
            <w:rFonts w:ascii="Times New Roman" w:eastAsia="Times New Roman" w:hAnsi="Times New Roman" w:cs="Times New Roman"/>
            <w:sz w:val="24"/>
            <w:szCs w:val="24"/>
            <w:lang w:eastAsia="et-EE"/>
          </w:rPr>
          <w:delText>maks</w:delText>
        </w:r>
      </w:del>
      <w:ins w:id="69" w:author="Merike Koppel - JUSTDIGI" w:date="2025-08-19T14:01:00Z" w16du:dateUtc="2025-08-19T11:01:00Z">
        <w:r w:rsidR="00FF22AA">
          <w:rPr>
            <w:rFonts w:ascii="Times New Roman" w:eastAsia="Times New Roman" w:hAnsi="Times New Roman" w:cs="Times New Roman"/>
            <w:sz w:val="24"/>
            <w:szCs w:val="24"/>
            <w:lang w:eastAsia="et-EE"/>
          </w:rPr>
          <w:t>da</w:t>
        </w:r>
      </w:ins>
      <w:r w:rsidRPr="008554C9">
        <w:rPr>
          <w:rFonts w:ascii="Times New Roman" w:eastAsia="Times New Roman" w:hAnsi="Times New Roman" w:cs="Times New Roman"/>
          <w:sz w:val="24"/>
          <w:szCs w:val="24"/>
          <w:lang w:eastAsia="et-EE"/>
        </w:rPr>
        <w:t xml:space="preserve"> teenuse osutamise üleminek</w:t>
      </w:r>
      <w:del w:id="70" w:author="Merike Koppel - JUSTDIGI" w:date="2025-08-19T14:01:00Z" w16du:dateUtc="2025-08-19T11:01:00Z">
        <w:r w:rsidRPr="008554C9" w:rsidDel="00FF22AA">
          <w:rPr>
            <w:rFonts w:ascii="Times New Roman" w:eastAsia="Times New Roman" w:hAnsi="Times New Roman" w:cs="Times New Roman"/>
            <w:sz w:val="24"/>
            <w:szCs w:val="24"/>
            <w:lang w:eastAsia="et-EE"/>
          </w:rPr>
          <w:delText>u</w:delText>
        </w:r>
      </w:del>
      <w:r w:rsidRPr="008554C9">
        <w:rPr>
          <w:rFonts w:ascii="Times New Roman" w:eastAsia="Times New Roman" w:hAnsi="Times New Roman" w:cs="Times New Roman"/>
          <w:sz w:val="24"/>
          <w:szCs w:val="24"/>
          <w:lang w:eastAsia="et-EE"/>
        </w:rPr>
        <w:t xml:space="preserve"> ilma kliendi</w:t>
      </w:r>
      <w:del w:id="71" w:author="Merike Koppel - JUSTDIGI" w:date="2025-08-19T14:01:00Z" w16du:dateUtc="2025-08-19T11:01:00Z">
        <w:r w:rsidRPr="008554C9" w:rsidDel="00FF22AA">
          <w:rPr>
            <w:rFonts w:ascii="Times New Roman" w:eastAsia="Times New Roman" w:hAnsi="Times New Roman" w:cs="Times New Roman"/>
            <w:sz w:val="24"/>
            <w:szCs w:val="24"/>
            <w:lang w:eastAsia="et-EE"/>
          </w:rPr>
          <w:delText>poolse</w:delText>
        </w:r>
      </w:del>
      <w:del w:id="72" w:author="Merike Koppel - JUSTDIGI" w:date="2025-08-19T14:02:00Z" w16du:dateUtc="2025-08-19T11:02:00Z">
        <w:r w:rsidRPr="008554C9" w:rsidDel="00FF22AA">
          <w:rPr>
            <w:rFonts w:ascii="Times New Roman" w:eastAsia="Times New Roman" w:hAnsi="Times New Roman" w:cs="Times New Roman"/>
            <w:sz w:val="24"/>
            <w:szCs w:val="24"/>
            <w:lang w:eastAsia="et-EE"/>
          </w:rPr>
          <w:delText>te</w:delText>
        </w:r>
      </w:del>
      <w:r w:rsidRPr="008554C9">
        <w:rPr>
          <w:rFonts w:ascii="Times New Roman" w:eastAsia="Times New Roman" w:hAnsi="Times New Roman" w:cs="Times New Roman"/>
          <w:sz w:val="24"/>
          <w:szCs w:val="24"/>
          <w:lang w:eastAsia="et-EE"/>
        </w:rPr>
        <w:t xml:space="preserve"> </w:t>
      </w:r>
      <w:del w:id="73" w:author="Merike Koppel - JUSTDIGI" w:date="2025-08-19T14:02:00Z" w16du:dateUtc="2025-08-19T11:02:00Z">
        <w:r w:rsidRPr="008554C9" w:rsidDel="00FF22AA">
          <w:rPr>
            <w:rFonts w:ascii="Times New Roman" w:eastAsia="Times New Roman" w:hAnsi="Times New Roman" w:cs="Times New Roman"/>
            <w:sz w:val="24"/>
            <w:szCs w:val="24"/>
            <w:lang w:eastAsia="et-EE"/>
          </w:rPr>
          <w:delText xml:space="preserve">täiendavate </w:delText>
        </w:r>
      </w:del>
      <w:ins w:id="74" w:author="Merike Koppel - JUSTDIGI" w:date="2025-08-19T14:02:00Z" w16du:dateUtc="2025-08-19T11:02:00Z">
        <w:r w:rsidR="00FF22AA">
          <w:rPr>
            <w:rFonts w:ascii="Times New Roman" w:eastAsia="Times New Roman" w:hAnsi="Times New Roman" w:cs="Times New Roman"/>
            <w:sz w:val="24"/>
            <w:szCs w:val="24"/>
            <w:lang w:eastAsia="et-EE"/>
          </w:rPr>
          <w:t>lisa</w:t>
        </w:r>
      </w:ins>
      <w:r w:rsidRPr="008554C9">
        <w:rPr>
          <w:rFonts w:ascii="Times New Roman" w:eastAsia="Times New Roman" w:hAnsi="Times New Roman" w:cs="Times New Roman"/>
          <w:sz w:val="24"/>
          <w:szCs w:val="24"/>
          <w:lang w:eastAsia="et-EE"/>
        </w:rPr>
        <w:t>tegevus</w:t>
      </w:r>
      <w:del w:id="75" w:author="Merike Koppel - JUSTDIGI" w:date="2025-08-19T14:02:00Z" w16du:dateUtc="2025-08-19T11:02:00Z">
        <w:r w:rsidRPr="008554C9" w:rsidDel="00FF22AA">
          <w:rPr>
            <w:rFonts w:ascii="Times New Roman" w:eastAsia="Times New Roman" w:hAnsi="Times New Roman" w:cs="Times New Roman"/>
            <w:sz w:val="24"/>
            <w:szCs w:val="24"/>
            <w:lang w:eastAsia="et-EE"/>
          </w:rPr>
          <w:delText>t</w:delText>
        </w:r>
      </w:del>
      <w:r w:rsidRPr="008554C9">
        <w:rPr>
          <w:rFonts w:ascii="Times New Roman" w:eastAsia="Times New Roman" w:hAnsi="Times New Roman" w:cs="Times New Roman"/>
          <w:sz w:val="24"/>
          <w:szCs w:val="24"/>
          <w:lang w:eastAsia="et-EE"/>
        </w:rPr>
        <w:t>eta.</w:t>
      </w:r>
    </w:p>
    <w:p w14:paraId="431E8E2C" w14:textId="77777777"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p>
    <w:p w14:paraId="0641116B" w14:textId="0DD6AE76"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r w:rsidRPr="142B2B03">
        <w:rPr>
          <w:rFonts w:ascii="Times New Roman" w:eastAsia="Times New Roman" w:hAnsi="Times New Roman" w:cs="Times New Roman"/>
          <w:sz w:val="24"/>
          <w:szCs w:val="24"/>
          <w:lang w:eastAsia="et-EE"/>
        </w:rPr>
        <w:t xml:space="preserve">(4) </w:t>
      </w:r>
      <w:proofErr w:type="spellStart"/>
      <w:r w:rsidRPr="142B2B03">
        <w:rPr>
          <w:rFonts w:ascii="Times New Roman" w:eastAsia="Times New Roman" w:hAnsi="Times New Roman" w:cs="Times New Roman"/>
          <w:sz w:val="24"/>
          <w:szCs w:val="24"/>
          <w:lang w:eastAsia="et-EE"/>
        </w:rPr>
        <w:t>Üldteenuse</w:t>
      </w:r>
      <w:proofErr w:type="spellEnd"/>
      <w:r w:rsidRPr="142B2B03">
        <w:rPr>
          <w:rFonts w:ascii="Times New Roman" w:eastAsia="Times New Roman" w:hAnsi="Times New Roman" w:cs="Times New Roman"/>
          <w:sz w:val="24"/>
          <w:szCs w:val="24"/>
          <w:lang w:eastAsia="et-EE"/>
        </w:rPr>
        <w:t xml:space="preserve"> osutamise üleminekul ühelt müüjalt teisele on senine </w:t>
      </w:r>
      <w:proofErr w:type="spellStart"/>
      <w:r w:rsidRPr="142B2B03">
        <w:rPr>
          <w:rFonts w:ascii="Times New Roman" w:eastAsia="Times New Roman" w:hAnsi="Times New Roman" w:cs="Times New Roman"/>
          <w:sz w:val="24"/>
          <w:szCs w:val="24"/>
          <w:lang w:eastAsia="et-EE"/>
        </w:rPr>
        <w:t>üldteenuse</w:t>
      </w:r>
      <w:proofErr w:type="spellEnd"/>
      <w:r w:rsidRPr="142B2B03">
        <w:rPr>
          <w:rFonts w:ascii="Times New Roman" w:eastAsia="Times New Roman" w:hAnsi="Times New Roman" w:cs="Times New Roman"/>
          <w:sz w:val="24"/>
          <w:szCs w:val="24"/>
          <w:lang w:eastAsia="et-EE"/>
        </w:rPr>
        <w:t xml:space="preserve"> osutaja kohustatud esitama </w:t>
      </w:r>
      <w:commentRangeStart w:id="76"/>
      <w:ins w:id="77" w:author="Merike Koppel - JUSTDIGI" w:date="2025-08-19T14:03:00Z" w16du:dateUtc="2025-08-19T11:03:00Z">
        <w:r w:rsidR="00A67682">
          <w:rPr>
            <w:rFonts w:ascii="Times New Roman" w:eastAsia="Times New Roman" w:hAnsi="Times New Roman" w:cs="Times New Roman"/>
            <w:sz w:val="24"/>
            <w:szCs w:val="24"/>
            <w:lang w:eastAsia="et-EE"/>
          </w:rPr>
          <w:t xml:space="preserve">pärast </w:t>
        </w:r>
      </w:ins>
      <w:r w:rsidRPr="142B2B03">
        <w:rPr>
          <w:rFonts w:ascii="Times New Roman" w:eastAsia="Times New Roman" w:hAnsi="Times New Roman" w:cs="Times New Roman"/>
          <w:sz w:val="24"/>
          <w:szCs w:val="24"/>
          <w:lang w:eastAsia="et-EE"/>
        </w:rPr>
        <w:t xml:space="preserve">teenuse </w:t>
      </w:r>
      <w:ins w:id="78" w:author="Merike Koppel - JUSTDIGI" w:date="2025-08-19T14:03:00Z" w16du:dateUtc="2025-08-19T11:03:00Z">
        <w:r w:rsidR="00A67682">
          <w:rPr>
            <w:rFonts w:ascii="Times New Roman" w:eastAsia="Times New Roman" w:hAnsi="Times New Roman" w:cs="Times New Roman"/>
            <w:sz w:val="24"/>
            <w:szCs w:val="24"/>
            <w:lang w:eastAsia="et-EE"/>
          </w:rPr>
          <w:t xml:space="preserve">osutamise </w:t>
        </w:r>
      </w:ins>
      <w:r w:rsidRPr="142B2B03">
        <w:rPr>
          <w:rFonts w:ascii="Times New Roman" w:eastAsia="Times New Roman" w:hAnsi="Times New Roman" w:cs="Times New Roman"/>
          <w:sz w:val="24"/>
          <w:szCs w:val="24"/>
          <w:lang w:eastAsia="et-EE"/>
        </w:rPr>
        <w:t>lõppemis</w:t>
      </w:r>
      <w:ins w:id="79" w:author="Merike Koppel - JUSTDIGI" w:date="2025-08-19T14:03:00Z" w16du:dateUtc="2025-08-19T11:03:00Z">
        <w:r w:rsidR="00A67682">
          <w:rPr>
            <w:rFonts w:ascii="Times New Roman" w:eastAsia="Times New Roman" w:hAnsi="Times New Roman" w:cs="Times New Roman"/>
            <w:sz w:val="24"/>
            <w:szCs w:val="24"/>
            <w:lang w:eastAsia="et-EE"/>
          </w:rPr>
          <w:t>t</w:t>
        </w:r>
      </w:ins>
      <w:del w:id="80" w:author="Merike Koppel - JUSTDIGI" w:date="2025-08-19T14:03:00Z" w16du:dateUtc="2025-08-19T11:03:00Z">
        <w:r w:rsidRPr="142B2B03" w:rsidDel="00A67682">
          <w:rPr>
            <w:rFonts w:ascii="Times New Roman" w:eastAsia="Times New Roman" w:hAnsi="Times New Roman" w:cs="Times New Roman"/>
            <w:sz w:val="24"/>
            <w:szCs w:val="24"/>
            <w:lang w:eastAsia="et-EE"/>
          </w:rPr>
          <w:delText>e järgselt</w:delText>
        </w:r>
      </w:del>
      <w:r w:rsidRPr="142B2B03">
        <w:rPr>
          <w:rFonts w:ascii="Times New Roman" w:eastAsia="Times New Roman" w:hAnsi="Times New Roman" w:cs="Times New Roman"/>
          <w:sz w:val="24"/>
          <w:szCs w:val="24"/>
          <w:lang w:eastAsia="et-EE"/>
        </w:rPr>
        <w:t xml:space="preserve"> </w:t>
      </w:r>
      <w:commentRangeEnd w:id="76"/>
      <w:r w:rsidR="00B43DEA">
        <w:rPr>
          <w:rStyle w:val="Kommentaariviide"/>
        </w:rPr>
        <w:commentReference w:id="76"/>
      </w:r>
      <w:r w:rsidRPr="142B2B03">
        <w:rPr>
          <w:rFonts w:ascii="Times New Roman" w:eastAsia="Times New Roman" w:hAnsi="Times New Roman" w:cs="Times New Roman"/>
          <w:sz w:val="24"/>
          <w:szCs w:val="24"/>
          <w:lang w:eastAsia="et-EE"/>
        </w:rPr>
        <w:t xml:space="preserve">korrigeerivad arved kuni 12 kuu ulatuses nende arveldusperioodide eest, mille </w:t>
      </w:r>
      <w:del w:id="81" w:author="Merike Koppel - JUSTDIGI" w:date="2025-08-19T14:04:00Z" w16du:dateUtc="2025-08-19T11:04:00Z">
        <w:r w:rsidRPr="142B2B03" w:rsidDel="0022510D">
          <w:rPr>
            <w:rFonts w:ascii="Times New Roman" w:eastAsia="Times New Roman" w:hAnsi="Times New Roman" w:cs="Times New Roman"/>
            <w:sz w:val="24"/>
            <w:szCs w:val="24"/>
            <w:lang w:eastAsia="et-EE"/>
          </w:rPr>
          <w:delText xml:space="preserve">osas </w:delText>
        </w:r>
      </w:del>
      <w:commentRangeStart w:id="82"/>
      <w:ins w:id="83" w:author="Merike Koppel - JUSTDIGI" w:date="2025-08-19T14:04:00Z" w16du:dateUtc="2025-08-19T11:04:00Z">
        <w:r w:rsidR="0022510D">
          <w:rPr>
            <w:rFonts w:ascii="Times New Roman" w:eastAsia="Times New Roman" w:hAnsi="Times New Roman" w:cs="Times New Roman"/>
            <w:sz w:val="24"/>
            <w:szCs w:val="24"/>
            <w:lang w:eastAsia="et-EE"/>
          </w:rPr>
          <w:t>mõõteandmeid</w:t>
        </w:r>
        <w:r w:rsidR="0022510D" w:rsidRPr="142B2B03">
          <w:rPr>
            <w:rFonts w:ascii="Times New Roman" w:eastAsia="Times New Roman" w:hAnsi="Times New Roman" w:cs="Times New Roman"/>
            <w:sz w:val="24"/>
            <w:szCs w:val="24"/>
            <w:lang w:eastAsia="et-EE"/>
          </w:rPr>
          <w:t xml:space="preserve"> </w:t>
        </w:r>
      </w:ins>
      <w:commentRangeEnd w:id="82"/>
      <w:ins w:id="84" w:author="Merike Koppel - JUSTDIGI" w:date="2025-08-19T14:10:00Z" w16du:dateUtc="2025-08-19T11:10:00Z">
        <w:r w:rsidR="00B0104B">
          <w:rPr>
            <w:rStyle w:val="Kommentaariviide"/>
          </w:rPr>
          <w:commentReference w:id="82"/>
        </w:r>
      </w:ins>
      <w:r w:rsidRPr="142B2B03">
        <w:rPr>
          <w:rFonts w:ascii="Times New Roman" w:eastAsia="Times New Roman" w:hAnsi="Times New Roman" w:cs="Times New Roman"/>
          <w:sz w:val="24"/>
          <w:szCs w:val="24"/>
          <w:lang w:eastAsia="et-EE"/>
        </w:rPr>
        <w:t xml:space="preserve">on võrguettevõtja </w:t>
      </w:r>
      <w:del w:id="85" w:author="Merike Koppel - JUSTDIGI" w:date="2025-08-19T14:05:00Z" w16du:dateUtc="2025-08-19T11:05:00Z">
        <w:r w:rsidRPr="142B2B03" w:rsidDel="0022510D">
          <w:rPr>
            <w:rFonts w:ascii="Times New Roman" w:eastAsia="Times New Roman" w:hAnsi="Times New Roman" w:cs="Times New Roman"/>
            <w:sz w:val="24"/>
            <w:szCs w:val="24"/>
            <w:lang w:eastAsia="et-EE"/>
          </w:rPr>
          <w:delText xml:space="preserve">mõõteandmeid </w:delText>
        </w:r>
      </w:del>
      <w:r w:rsidRPr="142B2B03">
        <w:rPr>
          <w:rFonts w:ascii="Times New Roman" w:eastAsia="Times New Roman" w:hAnsi="Times New Roman" w:cs="Times New Roman"/>
          <w:sz w:val="24"/>
          <w:szCs w:val="24"/>
          <w:lang w:eastAsia="et-EE"/>
        </w:rPr>
        <w:t xml:space="preserve">korrigeerinud ning korrigeerimisperiood ulatus </w:t>
      </w:r>
      <w:proofErr w:type="spellStart"/>
      <w:r w:rsidRPr="142B2B03">
        <w:rPr>
          <w:rFonts w:ascii="Times New Roman" w:eastAsia="Times New Roman" w:hAnsi="Times New Roman" w:cs="Times New Roman"/>
          <w:sz w:val="24"/>
          <w:szCs w:val="24"/>
          <w:lang w:eastAsia="et-EE"/>
        </w:rPr>
        <w:t>üldteenuse</w:t>
      </w:r>
      <w:proofErr w:type="spellEnd"/>
      <w:r w:rsidRPr="142B2B03">
        <w:rPr>
          <w:rFonts w:ascii="Times New Roman" w:eastAsia="Times New Roman" w:hAnsi="Times New Roman" w:cs="Times New Roman"/>
          <w:sz w:val="24"/>
          <w:szCs w:val="24"/>
          <w:lang w:eastAsia="et-EE"/>
        </w:rPr>
        <w:t xml:space="preserve"> osutamise perioodi.”;</w:t>
      </w:r>
    </w:p>
    <w:p w14:paraId="0945EAC6" w14:textId="77777777"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p>
    <w:p w14:paraId="5A4C6A8C" w14:textId="77777777"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17)</w:t>
      </w:r>
      <w:r>
        <w:rPr>
          <w:rFonts w:ascii="Times New Roman" w:eastAsia="Times New Roman" w:hAnsi="Times New Roman" w:cs="Times New Roman"/>
          <w:sz w:val="24"/>
          <w:szCs w:val="24"/>
          <w:lang w:eastAsia="et-EE"/>
        </w:rPr>
        <w:t xml:space="preserve"> paragrahvi 87</w:t>
      </w:r>
      <w:r>
        <w:rPr>
          <w:rFonts w:ascii="Times New Roman" w:eastAsia="Times New Roman" w:hAnsi="Times New Roman" w:cs="Times New Roman"/>
          <w:sz w:val="24"/>
          <w:szCs w:val="24"/>
          <w:vertAlign w:val="superscript"/>
          <w:lang w:eastAsia="et-EE"/>
        </w:rPr>
        <w:t>1</w:t>
      </w:r>
      <w:r>
        <w:rPr>
          <w:rFonts w:ascii="Times New Roman" w:eastAsia="Times New Roman" w:hAnsi="Times New Roman" w:cs="Times New Roman"/>
          <w:sz w:val="24"/>
          <w:szCs w:val="24"/>
          <w:lang w:eastAsia="et-EE"/>
        </w:rPr>
        <w:t xml:space="preserve"> täiendatakse lõikega 4</w:t>
      </w:r>
      <w:r>
        <w:rPr>
          <w:rFonts w:ascii="Times New Roman" w:eastAsia="Times New Roman" w:hAnsi="Times New Roman" w:cs="Times New Roman"/>
          <w:sz w:val="24"/>
          <w:szCs w:val="24"/>
          <w:vertAlign w:val="superscript"/>
          <w:lang w:eastAsia="et-EE"/>
        </w:rPr>
        <w:t>3</w:t>
      </w:r>
      <w:r>
        <w:rPr>
          <w:rFonts w:ascii="Times New Roman" w:eastAsia="Times New Roman" w:hAnsi="Times New Roman" w:cs="Times New Roman"/>
          <w:sz w:val="24"/>
          <w:szCs w:val="24"/>
          <w:lang w:eastAsia="et-EE"/>
        </w:rPr>
        <w:t xml:space="preserve"> järgmises sõnastuses:</w:t>
      </w:r>
    </w:p>
    <w:p w14:paraId="40A054AD" w14:textId="1AE71098"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„(4</w:t>
      </w:r>
      <w:r>
        <w:rPr>
          <w:rFonts w:ascii="Times New Roman" w:eastAsia="Times New Roman" w:hAnsi="Times New Roman" w:cs="Times New Roman"/>
          <w:sz w:val="24"/>
          <w:szCs w:val="24"/>
          <w:vertAlign w:val="superscript"/>
          <w:lang w:eastAsia="et-EE"/>
        </w:rPr>
        <w:t>3</w:t>
      </w:r>
      <w:r>
        <w:rPr>
          <w:rFonts w:ascii="Times New Roman" w:eastAsia="Times New Roman" w:hAnsi="Times New Roman" w:cs="Times New Roman"/>
          <w:sz w:val="24"/>
          <w:szCs w:val="24"/>
          <w:lang w:eastAsia="et-EE"/>
        </w:rPr>
        <w:t xml:space="preserve">) Käesoleva paragrahvi lõikes 4 </w:t>
      </w:r>
      <w:del w:id="86" w:author="Katariina Kärsten - JUSTDIGI" w:date="2025-09-12T15:16:00Z" w16du:dateUtc="2025-09-12T12:16:00Z">
        <w:r w:rsidDel="0066008A">
          <w:rPr>
            <w:rFonts w:ascii="Times New Roman" w:eastAsia="Times New Roman" w:hAnsi="Times New Roman" w:cs="Times New Roman"/>
            <w:sz w:val="24"/>
            <w:szCs w:val="24"/>
            <w:lang w:eastAsia="et-EE"/>
          </w:rPr>
          <w:delText>ette nähtud</w:delText>
        </w:r>
      </w:del>
      <w:ins w:id="87" w:author="Katariina Kärsten - JUSTDIGI" w:date="2025-09-12T16:33:00Z" w16du:dateUtc="2025-09-12T13:33:00Z">
        <w:r w:rsidR="00944493">
          <w:rPr>
            <w:rFonts w:ascii="Times New Roman" w:eastAsia="Times New Roman" w:hAnsi="Times New Roman" w:cs="Times New Roman"/>
            <w:sz w:val="24"/>
            <w:szCs w:val="24"/>
            <w:lang w:eastAsia="et-EE"/>
          </w:rPr>
          <w:t>nime</w:t>
        </w:r>
      </w:ins>
      <w:ins w:id="88" w:author="Katariina Kärsten - JUSTDIGI" w:date="2025-09-12T15:16:00Z" w16du:dateUtc="2025-09-12T12:16:00Z">
        <w:r w:rsidR="0066008A">
          <w:rPr>
            <w:rFonts w:ascii="Times New Roman" w:eastAsia="Times New Roman" w:hAnsi="Times New Roman" w:cs="Times New Roman"/>
            <w:sz w:val="24"/>
            <w:szCs w:val="24"/>
            <w:lang w:eastAsia="et-EE"/>
          </w:rPr>
          <w:t>tatud</w:t>
        </w:r>
      </w:ins>
      <w:r>
        <w:rPr>
          <w:rFonts w:ascii="Times New Roman" w:eastAsia="Times New Roman" w:hAnsi="Times New Roman" w:cs="Times New Roman"/>
          <w:sz w:val="24"/>
          <w:szCs w:val="24"/>
          <w:lang w:eastAsia="et-EE"/>
        </w:rPr>
        <w:t xml:space="preserve"> tootmise alustamise perioodi võib käesoleva paragrahvi lõikes 5</w:t>
      </w:r>
      <w:r>
        <w:rPr>
          <w:rFonts w:ascii="Times New Roman" w:eastAsia="Times New Roman" w:hAnsi="Times New Roman" w:cs="Times New Roman"/>
          <w:sz w:val="24"/>
          <w:szCs w:val="24"/>
          <w:vertAlign w:val="superscript"/>
          <w:lang w:eastAsia="et-EE"/>
        </w:rPr>
        <w:t>3</w:t>
      </w:r>
      <w:r>
        <w:rPr>
          <w:rFonts w:ascii="Times New Roman" w:eastAsia="Times New Roman" w:hAnsi="Times New Roman" w:cs="Times New Roman"/>
          <w:sz w:val="24"/>
          <w:szCs w:val="24"/>
          <w:lang w:eastAsia="et-EE"/>
        </w:rPr>
        <w:t xml:space="preserve"> nimetatud liitumistaotluste puhul </w:t>
      </w:r>
      <w:commentRangeStart w:id="89"/>
      <w:r>
        <w:rPr>
          <w:rFonts w:ascii="Times New Roman" w:eastAsia="Times New Roman" w:hAnsi="Times New Roman" w:cs="Times New Roman"/>
          <w:sz w:val="24"/>
          <w:szCs w:val="24"/>
          <w:lang w:eastAsia="et-EE"/>
        </w:rPr>
        <w:t>tootmis</w:t>
      </w:r>
      <w:del w:id="90" w:author="Merike Koppel - JUSTDIGI" w:date="2025-08-19T14:13:00Z" w16du:dateUtc="2025-08-19T11:13:00Z">
        <w:r w:rsidDel="00F01153">
          <w:rPr>
            <w:rFonts w:ascii="Times New Roman" w:eastAsia="Times New Roman" w:hAnsi="Times New Roman" w:cs="Times New Roman"/>
            <w:sz w:val="24"/>
            <w:szCs w:val="24"/>
            <w:lang w:eastAsia="et-EE"/>
          </w:rPr>
          <w:delText xml:space="preserve">e </w:delText>
        </w:r>
      </w:del>
      <w:r>
        <w:rPr>
          <w:rFonts w:ascii="Times New Roman" w:eastAsia="Times New Roman" w:hAnsi="Times New Roman" w:cs="Times New Roman"/>
          <w:sz w:val="24"/>
          <w:szCs w:val="24"/>
          <w:lang w:eastAsia="et-EE"/>
        </w:rPr>
        <w:t xml:space="preserve">tehnoloogia </w:t>
      </w:r>
      <w:commentRangeEnd w:id="89"/>
      <w:r w:rsidR="00D117E9">
        <w:rPr>
          <w:rStyle w:val="Kommentaariviide"/>
        </w:rPr>
        <w:commentReference w:id="89"/>
      </w:r>
      <w:r>
        <w:rPr>
          <w:rFonts w:ascii="Times New Roman" w:eastAsia="Times New Roman" w:hAnsi="Times New Roman" w:cs="Times New Roman"/>
          <w:sz w:val="24"/>
          <w:szCs w:val="24"/>
          <w:lang w:eastAsia="et-EE"/>
        </w:rPr>
        <w:t xml:space="preserve">muutmise taotlemise korral pikendada </w:t>
      </w:r>
      <w:commentRangeStart w:id="91"/>
      <w:r>
        <w:rPr>
          <w:rFonts w:ascii="Times New Roman" w:eastAsia="Times New Roman" w:hAnsi="Times New Roman" w:cs="Times New Roman"/>
          <w:sz w:val="24"/>
          <w:szCs w:val="24"/>
          <w:lang w:eastAsia="et-EE"/>
        </w:rPr>
        <w:t>ü</w:t>
      </w:r>
      <w:ins w:id="92" w:author="Merike Koppel - JUSTDIGI" w:date="2025-08-19T14:14:00Z" w16du:dateUtc="2025-08-19T11:14:00Z">
        <w:r w:rsidR="000477F4">
          <w:rPr>
            <w:rFonts w:ascii="Times New Roman" w:eastAsia="Times New Roman" w:hAnsi="Times New Roman" w:cs="Times New Roman"/>
            <w:sz w:val="24"/>
            <w:szCs w:val="24"/>
            <w:lang w:eastAsia="et-EE"/>
          </w:rPr>
          <w:t>ks kord</w:t>
        </w:r>
      </w:ins>
      <w:del w:id="93" w:author="Merike Koppel - JUSTDIGI" w:date="2025-08-19T14:14:00Z" w16du:dateUtc="2025-08-19T11:14:00Z">
        <w:r w:rsidDel="000477F4">
          <w:rPr>
            <w:rFonts w:ascii="Times New Roman" w:eastAsia="Times New Roman" w:hAnsi="Times New Roman" w:cs="Times New Roman"/>
            <w:sz w:val="24"/>
            <w:szCs w:val="24"/>
            <w:lang w:eastAsia="et-EE"/>
          </w:rPr>
          <w:delText>hekordselt</w:delText>
        </w:r>
      </w:del>
      <w:r>
        <w:rPr>
          <w:rFonts w:ascii="Times New Roman" w:eastAsia="Times New Roman" w:hAnsi="Times New Roman" w:cs="Times New Roman"/>
          <w:sz w:val="24"/>
          <w:szCs w:val="24"/>
          <w:lang w:eastAsia="et-EE"/>
        </w:rPr>
        <w:t xml:space="preserve"> </w:t>
      </w:r>
      <w:commentRangeEnd w:id="91"/>
      <w:r w:rsidR="00C6729A">
        <w:rPr>
          <w:rStyle w:val="Kommentaariviide"/>
        </w:rPr>
        <w:commentReference w:id="91"/>
      </w:r>
      <w:del w:id="94" w:author="Merike Koppel - JUSTDIGI" w:date="2025-08-19T14:16:00Z" w16du:dateUtc="2025-08-19T11:16:00Z">
        <w:r w:rsidDel="00C1734B">
          <w:rPr>
            <w:rFonts w:ascii="Times New Roman" w:eastAsia="Times New Roman" w:hAnsi="Times New Roman" w:cs="Times New Roman"/>
            <w:sz w:val="24"/>
            <w:szCs w:val="24"/>
            <w:lang w:eastAsia="et-EE"/>
          </w:rPr>
          <w:delText xml:space="preserve">vastavalt </w:delText>
        </w:r>
      </w:del>
      <w:r>
        <w:rPr>
          <w:rFonts w:ascii="Times New Roman" w:eastAsia="Times New Roman" w:hAnsi="Times New Roman" w:cs="Times New Roman"/>
          <w:sz w:val="24"/>
          <w:szCs w:val="24"/>
          <w:lang w:eastAsia="et-EE"/>
        </w:rPr>
        <w:t>uue</w:t>
      </w:r>
      <w:del w:id="95" w:author="Merike Koppel - JUSTDIGI" w:date="2025-08-19T14:16:00Z" w16du:dateUtc="2025-08-19T11:16:00Z">
        <w:r w:rsidDel="00C1734B">
          <w:rPr>
            <w:rFonts w:ascii="Times New Roman" w:eastAsia="Times New Roman" w:hAnsi="Times New Roman" w:cs="Times New Roman"/>
            <w:sz w:val="24"/>
            <w:szCs w:val="24"/>
            <w:lang w:eastAsia="et-EE"/>
          </w:rPr>
          <w:delText>le</w:delText>
        </w:r>
      </w:del>
      <w:r>
        <w:rPr>
          <w:rFonts w:ascii="Times New Roman" w:eastAsia="Times New Roman" w:hAnsi="Times New Roman" w:cs="Times New Roman"/>
          <w:sz w:val="24"/>
          <w:szCs w:val="24"/>
          <w:lang w:eastAsia="et-EE"/>
        </w:rPr>
        <w:t xml:space="preserve"> taotluses </w:t>
      </w:r>
      <w:ins w:id="96" w:author="Merike Koppel - JUSTDIGI" w:date="2025-08-19T14:15:00Z" w16du:dateUtc="2025-08-19T11:15:00Z">
        <w:r w:rsidR="00C6729A">
          <w:rPr>
            <w:rFonts w:ascii="Times New Roman" w:eastAsia="Times New Roman" w:hAnsi="Times New Roman" w:cs="Times New Roman"/>
            <w:sz w:val="24"/>
            <w:szCs w:val="24"/>
            <w:lang w:eastAsia="et-EE"/>
          </w:rPr>
          <w:t>nimetat</w:t>
        </w:r>
      </w:ins>
      <w:del w:id="97" w:author="Merike Koppel - JUSTDIGI" w:date="2025-08-19T14:15:00Z" w16du:dateUtc="2025-08-19T11:15:00Z">
        <w:r w:rsidDel="00C6729A">
          <w:rPr>
            <w:rFonts w:ascii="Times New Roman" w:eastAsia="Times New Roman" w:hAnsi="Times New Roman" w:cs="Times New Roman"/>
            <w:sz w:val="24"/>
            <w:szCs w:val="24"/>
            <w:lang w:eastAsia="et-EE"/>
          </w:rPr>
          <w:delText>tood</w:delText>
        </w:r>
      </w:del>
      <w:r>
        <w:rPr>
          <w:rFonts w:ascii="Times New Roman" w:eastAsia="Times New Roman" w:hAnsi="Times New Roman" w:cs="Times New Roman"/>
          <w:sz w:val="24"/>
          <w:szCs w:val="24"/>
          <w:lang w:eastAsia="et-EE"/>
        </w:rPr>
        <w:t>ud tehnoloogia</w:t>
      </w:r>
      <w:del w:id="98" w:author="Merike Koppel - JUSTDIGI" w:date="2025-08-19T14:16:00Z" w16du:dateUtc="2025-08-19T11:16:00Z">
        <w:r w:rsidDel="00C1734B">
          <w:rPr>
            <w:rFonts w:ascii="Times New Roman" w:eastAsia="Times New Roman" w:hAnsi="Times New Roman" w:cs="Times New Roman"/>
            <w:sz w:val="24"/>
            <w:szCs w:val="24"/>
            <w:lang w:eastAsia="et-EE"/>
          </w:rPr>
          <w:delText>le</w:delText>
        </w:r>
      </w:del>
      <w:ins w:id="99" w:author="Merike Koppel - JUSTDIGI" w:date="2025-08-19T14:16:00Z" w16du:dateUtc="2025-08-19T11:16:00Z">
        <w:r w:rsidR="00C1734B">
          <w:rPr>
            <w:rFonts w:ascii="Times New Roman" w:eastAsia="Times New Roman" w:hAnsi="Times New Roman" w:cs="Times New Roman"/>
            <w:sz w:val="24"/>
            <w:szCs w:val="24"/>
            <w:lang w:eastAsia="et-EE"/>
          </w:rPr>
          <w:t xml:space="preserve"> puhul</w:t>
        </w:r>
      </w:ins>
      <w:r>
        <w:rPr>
          <w:rFonts w:ascii="Times New Roman" w:eastAsia="Times New Roman" w:hAnsi="Times New Roman" w:cs="Times New Roman"/>
          <w:sz w:val="24"/>
          <w:szCs w:val="24"/>
          <w:lang w:eastAsia="et-EE"/>
        </w:rPr>
        <w:t xml:space="preserve"> samas lõikes 4 ette nähtud tootmise alustamise perioodi</w:t>
      </w:r>
      <w:del w:id="100" w:author="Merike Koppel - JUSTDIGI" w:date="2025-08-19T14:16:00Z" w16du:dateUtc="2025-08-19T11:16:00Z">
        <w:r w:rsidDel="00C1734B">
          <w:rPr>
            <w:rFonts w:ascii="Times New Roman" w:eastAsia="Times New Roman" w:hAnsi="Times New Roman" w:cs="Times New Roman"/>
            <w:sz w:val="24"/>
            <w:szCs w:val="24"/>
            <w:lang w:eastAsia="et-EE"/>
          </w:rPr>
          <w:delText>le</w:delText>
        </w:r>
      </w:del>
      <w:ins w:id="101" w:author="Merike Koppel - JUSTDIGI" w:date="2025-08-19T14:16:00Z" w16du:dateUtc="2025-08-19T11:16:00Z">
        <w:r w:rsidR="00C1734B">
          <w:rPr>
            <w:rFonts w:ascii="Times New Roman" w:eastAsia="Times New Roman" w:hAnsi="Times New Roman" w:cs="Times New Roman"/>
            <w:sz w:val="24"/>
            <w:szCs w:val="24"/>
            <w:lang w:eastAsia="et-EE"/>
          </w:rPr>
          <w:t xml:space="preserve"> </w:t>
        </w:r>
      </w:ins>
      <w:ins w:id="102" w:author="Merike Koppel - JUSTDIGI" w:date="2025-08-19T14:17:00Z" w16du:dateUtc="2025-08-19T11:17:00Z">
        <w:r w:rsidR="00BA026F">
          <w:rPr>
            <w:rFonts w:ascii="Times New Roman" w:eastAsia="Times New Roman" w:hAnsi="Times New Roman" w:cs="Times New Roman"/>
            <w:sz w:val="24"/>
            <w:szCs w:val="24"/>
            <w:lang w:eastAsia="et-EE"/>
          </w:rPr>
          <w:t>järgi</w:t>
        </w:r>
      </w:ins>
      <w:r>
        <w:rPr>
          <w:rFonts w:ascii="Times New Roman" w:eastAsia="Times New Roman" w:hAnsi="Times New Roman" w:cs="Times New Roman"/>
          <w:sz w:val="24"/>
          <w:szCs w:val="24"/>
          <w:lang w:eastAsia="et-EE"/>
        </w:rPr>
        <w:t>.“;</w:t>
      </w:r>
    </w:p>
    <w:p w14:paraId="61DD4630" w14:textId="77777777" w:rsidR="00784F5C" w:rsidRDefault="00784F5C" w:rsidP="00784F5C">
      <w:pPr>
        <w:spacing w:after="5" w:line="271" w:lineRule="auto"/>
        <w:jc w:val="both"/>
        <w:rPr>
          <w:rFonts w:ascii="Times New Roman" w:eastAsia="Times New Roman" w:hAnsi="Times New Roman" w:cs="Times New Roman"/>
          <w:sz w:val="24"/>
          <w:szCs w:val="24"/>
          <w:lang w:eastAsia="et-EE"/>
        </w:rPr>
      </w:pPr>
    </w:p>
    <w:p w14:paraId="00DA9B60" w14:textId="77777777"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r>
        <w:rPr>
          <w:rFonts w:ascii="Times New Roman" w:eastAsia="Times New Roman" w:hAnsi="Times New Roman" w:cs="Times New Roman"/>
          <w:b/>
          <w:bCs/>
          <w:sz w:val="24"/>
          <w:szCs w:val="24"/>
          <w:lang w:eastAsia="et-EE"/>
        </w:rPr>
        <w:t xml:space="preserve">18) </w:t>
      </w:r>
      <w:r>
        <w:rPr>
          <w:rFonts w:ascii="Times New Roman" w:eastAsia="Times New Roman" w:hAnsi="Times New Roman" w:cs="Times New Roman"/>
          <w:sz w:val="24"/>
          <w:szCs w:val="24"/>
          <w:lang w:eastAsia="et-EE"/>
        </w:rPr>
        <w:t>paragrahvi 87</w:t>
      </w:r>
      <w:r>
        <w:rPr>
          <w:rFonts w:ascii="Times New Roman" w:eastAsia="Times New Roman" w:hAnsi="Times New Roman" w:cs="Times New Roman"/>
          <w:sz w:val="24"/>
          <w:szCs w:val="24"/>
          <w:vertAlign w:val="superscript"/>
          <w:lang w:eastAsia="et-EE"/>
        </w:rPr>
        <w:t>1</w:t>
      </w:r>
      <w:r>
        <w:rPr>
          <w:rFonts w:ascii="Times New Roman" w:eastAsia="Times New Roman" w:hAnsi="Times New Roman" w:cs="Times New Roman"/>
          <w:sz w:val="24"/>
          <w:szCs w:val="24"/>
          <w:lang w:eastAsia="et-EE"/>
        </w:rPr>
        <w:t xml:space="preserve"> täiendatakse lõikega 5</w:t>
      </w:r>
      <w:r>
        <w:rPr>
          <w:rFonts w:ascii="Times New Roman" w:eastAsia="Times New Roman" w:hAnsi="Times New Roman" w:cs="Times New Roman"/>
          <w:sz w:val="24"/>
          <w:szCs w:val="24"/>
          <w:vertAlign w:val="superscript"/>
          <w:lang w:eastAsia="et-EE"/>
        </w:rPr>
        <w:t>3</w:t>
      </w:r>
      <w:r>
        <w:rPr>
          <w:rFonts w:ascii="Times New Roman" w:eastAsia="Times New Roman" w:hAnsi="Times New Roman" w:cs="Times New Roman"/>
          <w:sz w:val="24"/>
          <w:szCs w:val="24"/>
          <w:lang w:eastAsia="et-EE"/>
        </w:rPr>
        <w:t xml:space="preserve"> järgmises sõnastuses:</w:t>
      </w:r>
    </w:p>
    <w:p w14:paraId="5D874F9F" w14:textId="77777777" w:rsidR="00784F5C" w:rsidRPr="00DB4700" w:rsidRDefault="00784F5C" w:rsidP="00784F5C">
      <w:pPr>
        <w:spacing w:after="5" w:line="271" w:lineRule="auto"/>
        <w:ind w:left="1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„(5</w:t>
      </w:r>
      <w:r>
        <w:rPr>
          <w:rFonts w:ascii="Times New Roman" w:eastAsia="Times New Roman" w:hAnsi="Times New Roman" w:cs="Times New Roman"/>
          <w:sz w:val="24"/>
          <w:szCs w:val="24"/>
          <w:vertAlign w:val="superscript"/>
          <w:lang w:eastAsia="et-EE"/>
        </w:rPr>
        <w:t>3</w:t>
      </w:r>
      <w:r>
        <w:rPr>
          <w:rFonts w:ascii="Times New Roman" w:eastAsia="Times New Roman" w:hAnsi="Times New Roman" w:cs="Times New Roman"/>
          <w:sz w:val="24"/>
          <w:szCs w:val="24"/>
          <w:lang w:eastAsia="et-EE"/>
        </w:rPr>
        <w:t xml:space="preserve">) Liitumistaotluses nimetatud elektrienergia tootmise tehnoloogiat on lubatud muuta </w:t>
      </w:r>
      <w:commentRangeStart w:id="103"/>
      <w:r>
        <w:rPr>
          <w:rFonts w:ascii="Times New Roman" w:eastAsia="Times New Roman" w:hAnsi="Times New Roman" w:cs="Times New Roman"/>
          <w:sz w:val="24"/>
          <w:szCs w:val="24"/>
          <w:lang w:eastAsia="et-EE"/>
        </w:rPr>
        <w:t xml:space="preserve">liitumistaotlustes, mis on sõlmitud </w:t>
      </w:r>
      <w:commentRangeEnd w:id="103"/>
      <w:r w:rsidR="00B831E1">
        <w:rPr>
          <w:rStyle w:val="Kommentaariviide"/>
        </w:rPr>
        <w:commentReference w:id="103"/>
      </w:r>
      <w:r>
        <w:rPr>
          <w:rFonts w:ascii="Times New Roman" w:eastAsia="Times New Roman" w:hAnsi="Times New Roman" w:cs="Times New Roman"/>
          <w:sz w:val="24"/>
          <w:szCs w:val="24"/>
          <w:lang w:eastAsia="et-EE"/>
        </w:rPr>
        <w:t>pärast 2025. aasta 13. juunit.“;</w:t>
      </w:r>
    </w:p>
    <w:p w14:paraId="2B0664E0" w14:textId="77777777" w:rsidR="00784F5C" w:rsidRDefault="00784F5C" w:rsidP="00784F5C">
      <w:pPr>
        <w:spacing w:after="5" w:line="271" w:lineRule="auto"/>
        <w:ind w:left="10"/>
        <w:jc w:val="both"/>
        <w:rPr>
          <w:rFonts w:ascii="Times New Roman" w:eastAsia="Times New Roman" w:hAnsi="Times New Roman" w:cs="Times New Roman"/>
          <w:sz w:val="24"/>
          <w:szCs w:val="24"/>
          <w:lang w:eastAsia="et-EE"/>
        </w:rPr>
      </w:pPr>
    </w:p>
    <w:p w14:paraId="2F58A9B6" w14:textId="77777777" w:rsidR="00784F5C" w:rsidRPr="007D186A" w:rsidRDefault="00784F5C" w:rsidP="00784F5C">
      <w:pPr>
        <w:spacing w:after="0" w:line="240" w:lineRule="auto"/>
        <w:jc w:val="both"/>
        <w:rPr>
          <w:rFonts w:ascii="Times New Roman" w:hAnsi="Times New Roman" w:cs="Times New Roman"/>
          <w:szCs w:val="24"/>
        </w:rPr>
      </w:pPr>
      <w:r>
        <w:rPr>
          <w:rFonts w:ascii="Times New Roman" w:eastAsia="Times New Roman" w:hAnsi="Times New Roman" w:cs="Times New Roman"/>
          <w:b/>
          <w:bCs/>
          <w:sz w:val="24"/>
          <w:szCs w:val="24"/>
          <w:lang w:eastAsia="et-EE"/>
        </w:rPr>
        <w:t>19</w:t>
      </w:r>
      <w:r w:rsidRPr="007559F3">
        <w:rPr>
          <w:rFonts w:ascii="Times New Roman" w:eastAsia="Times New Roman" w:hAnsi="Times New Roman" w:cs="Times New Roman"/>
          <w:b/>
          <w:bCs/>
          <w:sz w:val="24"/>
          <w:szCs w:val="24"/>
          <w:lang w:eastAsia="et-EE"/>
        </w:rPr>
        <w:t xml:space="preserve">) </w:t>
      </w:r>
      <w:r w:rsidRPr="005F0BF3">
        <w:rPr>
          <w:rStyle w:val="cf01"/>
          <w:rFonts w:ascii="Times New Roman" w:hAnsi="Times New Roman" w:cs="Times New Roman"/>
          <w:sz w:val="24"/>
          <w:szCs w:val="24"/>
        </w:rPr>
        <w:t>paragrahvi 87</w:t>
      </w:r>
      <w:r w:rsidRPr="005F0BF3">
        <w:rPr>
          <w:rStyle w:val="cf01"/>
          <w:rFonts w:ascii="Times New Roman" w:hAnsi="Times New Roman" w:cs="Times New Roman"/>
          <w:sz w:val="24"/>
          <w:szCs w:val="24"/>
          <w:vertAlign w:val="superscript"/>
        </w:rPr>
        <w:t xml:space="preserve">1 </w:t>
      </w:r>
      <w:r w:rsidRPr="005F0BF3">
        <w:rPr>
          <w:rFonts w:ascii="Times New Roman" w:hAnsi="Times New Roman" w:cs="Times New Roman"/>
          <w:sz w:val="24"/>
          <w:szCs w:val="24"/>
          <w:rPrChange w:id="104" w:author="Merike Koppel - JUSTDIGI" w:date="2025-08-19T14:20:00Z" w16du:dateUtc="2025-08-19T11:20:00Z">
            <w:rPr>
              <w:rFonts w:ascii="Times New Roman" w:hAnsi="Times New Roman" w:cs="Times New Roman"/>
              <w:szCs w:val="24"/>
            </w:rPr>
          </w:rPrChange>
        </w:rPr>
        <w:t>täiendatakse lõikega 6</w:t>
      </w:r>
      <w:r w:rsidRPr="005F0BF3">
        <w:rPr>
          <w:rFonts w:ascii="Times New Roman" w:hAnsi="Times New Roman" w:cs="Times New Roman"/>
          <w:sz w:val="24"/>
          <w:szCs w:val="24"/>
          <w:vertAlign w:val="superscript"/>
          <w:rPrChange w:id="105" w:author="Merike Koppel - JUSTDIGI" w:date="2025-08-19T14:20:00Z" w16du:dateUtc="2025-08-19T11:20:00Z">
            <w:rPr>
              <w:rFonts w:ascii="Times New Roman" w:hAnsi="Times New Roman" w:cs="Times New Roman"/>
              <w:szCs w:val="24"/>
              <w:vertAlign w:val="superscript"/>
            </w:rPr>
          </w:rPrChange>
        </w:rPr>
        <w:t xml:space="preserve">4 </w:t>
      </w:r>
      <w:r w:rsidRPr="005F0BF3">
        <w:rPr>
          <w:rFonts w:ascii="Times New Roman" w:hAnsi="Times New Roman" w:cs="Times New Roman"/>
          <w:sz w:val="24"/>
          <w:szCs w:val="24"/>
          <w:rPrChange w:id="106" w:author="Merike Koppel - JUSTDIGI" w:date="2025-08-19T14:20:00Z" w16du:dateUtc="2025-08-19T11:20:00Z">
            <w:rPr>
              <w:rFonts w:ascii="Times New Roman" w:hAnsi="Times New Roman" w:cs="Times New Roman"/>
              <w:szCs w:val="24"/>
            </w:rPr>
          </w:rPrChange>
        </w:rPr>
        <w:t>järgmises sõnastuses:</w:t>
      </w:r>
      <w:r w:rsidRPr="007D186A">
        <w:rPr>
          <w:rFonts w:ascii="Times New Roman" w:hAnsi="Times New Roman" w:cs="Times New Roman"/>
          <w:szCs w:val="24"/>
        </w:rPr>
        <w:t xml:space="preserve"> </w:t>
      </w:r>
    </w:p>
    <w:p w14:paraId="777377C4" w14:textId="683FA35E" w:rsidR="00784F5C" w:rsidRPr="00582243" w:rsidRDefault="00784F5C" w:rsidP="00582243">
      <w:pPr>
        <w:spacing w:after="5" w:line="271" w:lineRule="auto"/>
        <w:ind w:left="10"/>
        <w:jc w:val="both"/>
        <w:rPr>
          <w:rFonts w:ascii="Times New Roman" w:eastAsia="Times New Roman" w:hAnsi="Times New Roman" w:cs="Times New Roman"/>
          <w:sz w:val="24"/>
          <w:szCs w:val="24"/>
          <w:lang w:eastAsia="et-EE"/>
        </w:rPr>
      </w:pPr>
      <w:r w:rsidRPr="00582243">
        <w:rPr>
          <w:rFonts w:ascii="Times New Roman" w:eastAsia="Times New Roman" w:hAnsi="Times New Roman" w:cs="Times New Roman"/>
          <w:sz w:val="24"/>
          <w:szCs w:val="24"/>
          <w:lang w:eastAsia="et-EE"/>
        </w:rPr>
        <w:t>„(6</w:t>
      </w:r>
      <w:r w:rsidRPr="00582243">
        <w:rPr>
          <w:rFonts w:ascii="Times New Roman" w:eastAsia="Times New Roman" w:hAnsi="Times New Roman" w:cs="Times New Roman"/>
          <w:sz w:val="24"/>
          <w:szCs w:val="24"/>
          <w:vertAlign w:val="superscript"/>
          <w:lang w:eastAsia="et-EE"/>
        </w:rPr>
        <w:t>4</w:t>
      </w:r>
      <w:r w:rsidRPr="00582243">
        <w:rPr>
          <w:rFonts w:ascii="Times New Roman" w:eastAsia="Times New Roman" w:hAnsi="Times New Roman" w:cs="Times New Roman"/>
          <w:sz w:val="24"/>
          <w:szCs w:val="24"/>
          <w:lang w:eastAsia="et-EE"/>
        </w:rPr>
        <w:t xml:space="preserve">) Käesoleva paragrahvi lõikes 6 nimetatud tasu ei kohaldata kuni 15 kW </w:t>
      </w:r>
      <w:del w:id="107" w:author="Merike Koppel - JUSTDIGI" w:date="2025-08-19T14:30:00Z" w16du:dateUtc="2025-08-19T11:30:00Z">
        <w:r w:rsidRPr="00582243" w:rsidDel="001110F3">
          <w:rPr>
            <w:rFonts w:ascii="Times New Roman" w:eastAsia="Times New Roman" w:hAnsi="Times New Roman" w:cs="Times New Roman"/>
            <w:sz w:val="24"/>
            <w:szCs w:val="24"/>
            <w:lang w:eastAsia="et-EE"/>
          </w:rPr>
          <w:delText xml:space="preserve">(kaasa arvatud) </w:delText>
        </w:r>
      </w:del>
      <w:r w:rsidRPr="00582243">
        <w:rPr>
          <w:rFonts w:ascii="Times New Roman" w:eastAsia="Times New Roman" w:hAnsi="Times New Roman" w:cs="Times New Roman"/>
          <w:sz w:val="24"/>
          <w:szCs w:val="24"/>
          <w:lang w:eastAsia="et-EE"/>
        </w:rPr>
        <w:t>netovõimsusega tootmisseadme puhul.“;</w:t>
      </w:r>
    </w:p>
    <w:p w14:paraId="23C69370" w14:textId="77777777" w:rsidR="00784F5C" w:rsidRDefault="00784F5C" w:rsidP="00784F5C">
      <w:pPr>
        <w:spacing w:after="0" w:line="240" w:lineRule="auto"/>
        <w:jc w:val="both"/>
        <w:rPr>
          <w:rFonts w:ascii="Times New Roman" w:hAnsi="Times New Roman" w:cs="Times New Roman"/>
          <w:szCs w:val="24"/>
        </w:rPr>
      </w:pPr>
    </w:p>
    <w:p w14:paraId="141305A2" w14:textId="77777777" w:rsidR="00784F5C" w:rsidRPr="00582243" w:rsidRDefault="00784F5C" w:rsidP="00784F5C">
      <w:pPr>
        <w:spacing w:after="0" w:line="240" w:lineRule="auto"/>
        <w:jc w:val="both"/>
        <w:rPr>
          <w:rFonts w:ascii="Times New Roman" w:hAnsi="Times New Roman" w:cs="Times New Roman"/>
          <w:sz w:val="24"/>
          <w:szCs w:val="24"/>
        </w:rPr>
      </w:pPr>
      <w:r w:rsidRPr="00582243">
        <w:rPr>
          <w:rFonts w:ascii="Times New Roman" w:hAnsi="Times New Roman" w:cs="Times New Roman"/>
          <w:b/>
          <w:bCs/>
          <w:sz w:val="24"/>
          <w:szCs w:val="24"/>
        </w:rPr>
        <w:t xml:space="preserve">20) </w:t>
      </w:r>
      <w:r w:rsidRPr="00582243">
        <w:rPr>
          <w:rFonts w:ascii="Times New Roman" w:hAnsi="Times New Roman" w:cs="Times New Roman"/>
          <w:sz w:val="24"/>
          <w:szCs w:val="24"/>
        </w:rPr>
        <w:t>paragrahvi 87</w:t>
      </w:r>
      <w:r w:rsidRPr="00582243">
        <w:rPr>
          <w:rFonts w:ascii="Times New Roman" w:hAnsi="Times New Roman" w:cs="Times New Roman"/>
          <w:sz w:val="24"/>
          <w:szCs w:val="24"/>
          <w:vertAlign w:val="superscript"/>
        </w:rPr>
        <w:t>1</w:t>
      </w:r>
      <w:r w:rsidRPr="00582243">
        <w:rPr>
          <w:rFonts w:ascii="Times New Roman" w:hAnsi="Times New Roman" w:cs="Times New Roman"/>
          <w:sz w:val="24"/>
          <w:szCs w:val="24"/>
        </w:rPr>
        <w:t xml:space="preserve"> lõige</w:t>
      </w:r>
      <w:del w:id="108" w:author="Merike Koppel - JUSTDIGI" w:date="2025-08-19T14:30:00Z" w16du:dateUtc="2025-08-19T11:30:00Z">
        <w:r w:rsidRPr="00582243" w:rsidDel="001110F3">
          <w:rPr>
            <w:rFonts w:ascii="Times New Roman" w:hAnsi="Times New Roman" w:cs="Times New Roman"/>
            <w:sz w:val="24"/>
            <w:szCs w:val="24"/>
          </w:rPr>
          <w:delText>t</w:delText>
        </w:r>
      </w:del>
      <w:r w:rsidRPr="00582243">
        <w:rPr>
          <w:rFonts w:ascii="Times New Roman" w:hAnsi="Times New Roman" w:cs="Times New Roman"/>
          <w:sz w:val="24"/>
          <w:szCs w:val="24"/>
        </w:rPr>
        <w:t xml:space="preserve"> 7 muudetakse ja sõnastatakse järgmiselt:</w:t>
      </w:r>
    </w:p>
    <w:p w14:paraId="38CBD871" w14:textId="6C382D6F" w:rsidR="00784F5C" w:rsidRPr="00582243" w:rsidRDefault="00784F5C" w:rsidP="00582243">
      <w:pPr>
        <w:spacing w:after="0" w:line="271" w:lineRule="auto"/>
        <w:jc w:val="both"/>
        <w:rPr>
          <w:rFonts w:ascii="Times New Roman" w:eastAsia="Times New Roman" w:hAnsi="Times New Roman" w:cs="Times New Roman"/>
          <w:kern w:val="0"/>
          <w:sz w:val="24"/>
          <w:szCs w:val="24"/>
          <w:lang w:eastAsia="et-EE"/>
          <w14:ligatures w14:val="none"/>
        </w:rPr>
      </w:pPr>
      <w:r w:rsidRPr="00582243">
        <w:rPr>
          <w:rFonts w:ascii="Times New Roman" w:eastAsia="Times New Roman" w:hAnsi="Times New Roman" w:cs="Times New Roman"/>
          <w:kern w:val="0"/>
          <w:sz w:val="24"/>
          <w:szCs w:val="24"/>
          <w:lang w:eastAsia="et-EE"/>
          <w14:ligatures w14:val="none"/>
        </w:rPr>
        <w:t xml:space="preserve">„(7) Tootmissuunalise võrgulepingu sõlminud turuosaline, kes ei ole viimase kahe aasta jooksul </w:t>
      </w:r>
      <w:del w:id="109" w:author="Merike Koppel - JUSTDIGI" w:date="2025-08-21T12:22:00Z" w16du:dateUtc="2025-08-21T09:22:00Z">
        <w:r w:rsidRPr="00582243" w:rsidDel="00956F47">
          <w:rPr>
            <w:rFonts w:ascii="Times New Roman" w:eastAsia="Times New Roman" w:hAnsi="Times New Roman" w:cs="Times New Roman"/>
            <w:kern w:val="0"/>
            <w:sz w:val="24"/>
            <w:szCs w:val="24"/>
            <w:lang w:eastAsia="et-EE"/>
            <w14:ligatures w14:val="none"/>
          </w:rPr>
          <w:delText xml:space="preserve">arvates </w:delText>
        </w:r>
      </w:del>
      <w:r w:rsidRPr="00582243">
        <w:rPr>
          <w:rFonts w:ascii="Times New Roman" w:eastAsia="Times New Roman" w:hAnsi="Times New Roman" w:cs="Times New Roman"/>
          <w:kern w:val="0"/>
          <w:sz w:val="24"/>
          <w:szCs w:val="24"/>
          <w:lang w:eastAsia="et-EE"/>
          <w14:ligatures w14:val="none"/>
        </w:rPr>
        <w:t>käesoleva paragrahvi lõikes 4 nimetatud perioodi möödumisest</w:t>
      </w:r>
      <w:ins w:id="110" w:author="Merike Koppel - JUSTDIGI" w:date="2025-08-21T12:22:00Z" w16du:dateUtc="2025-08-21T09:22:00Z">
        <w:r w:rsidR="00956F47">
          <w:rPr>
            <w:rFonts w:ascii="Times New Roman" w:eastAsia="Times New Roman" w:hAnsi="Times New Roman" w:cs="Times New Roman"/>
            <w:kern w:val="0"/>
            <w:sz w:val="24"/>
            <w:szCs w:val="24"/>
            <w:lang w:eastAsia="et-EE"/>
            <w14:ligatures w14:val="none"/>
          </w:rPr>
          <w:t xml:space="preserve"> arvates</w:t>
        </w:r>
      </w:ins>
      <w:r w:rsidRPr="00582243">
        <w:rPr>
          <w:rFonts w:ascii="Times New Roman" w:eastAsia="Times New Roman" w:hAnsi="Times New Roman" w:cs="Times New Roman"/>
          <w:kern w:val="0"/>
          <w:sz w:val="24"/>
          <w:szCs w:val="24"/>
          <w:lang w:eastAsia="et-EE"/>
          <w14:ligatures w14:val="none"/>
        </w:rPr>
        <w:t xml:space="preserve"> vähemalt 95 protsendi ulatuses oma võrgulepingujärgset tootmissuunalist võimsust kasutanud, tasub võrguettevõtjale mittekasutatava tootmissuunalise võrguühenduse 95-protsendilise võimsuse ulatuses tasu, mi</w:t>
      </w:r>
      <w:del w:id="111" w:author="Merike Koppel - JUSTDIGI" w:date="2025-08-21T12:22:00Z" w16du:dateUtc="2025-08-21T09:22:00Z">
        <w:r w:rsidRPr="00582243" w:rsidDel="004E67F8">
          <w:rPr>
            <w:rFonts w:ascii="Times New Roman" w:eastAsia="Times New Roman" w:hAnsi="Times New Roman" w:cs="Times New Roman"/>
            <w:kern w:val="0"/>
            <w:sz w:val="24"/>
            <w:szCs w:val="24"/>
            <w:lang w:eastAsia="et-EE"/>
            <w14:ligatures w14:val="none"/>
          </w:rPr>
          <w:delText>da</w:delText>
        </w:r>
      </w:del>
      <w:ins w:id="112" w:author="Merike Koppel - JUSTDIGI" w:date="2025-08-21T12:22:00Z" w16du:dateUtc="2025-08-21T09:22:00Z">
        <w:r w:rsidR="004E67F8">
          <w:rPr>
            <w:rFonts w:ascii="Times New Roman" w:eastAsia="Times New Roman" w:hAnsi="Times New Roman" w:cs="Times New Roman"/>
            <w:kern w:val="0"/>
            <w:sz w:val="24"/>
            <w:szCs w:val="24"/>
            <w:lang w:eastAsia="et-EE"/>
            <w14:ligatures w14:val="none"/>
          </w:rPr>
          <w:t>s</w:t>
        </w:r>
      </w:ins>
      <w:r w:rsidRPr="00582243">
        <w:rPr>
          <w:rFonts w:ascii="Times New Roman" w:eastAsia="Times New Roman" w:hAnsi="Times New Roman" w:cs="Times New Roman"/>
          <w:kern w:val="0"/>
          <w:sz w:val="24"/>
          <w:szCs w:val="24"/>
          <w:lang w:eastAsia="et-EE"/>
          <w14:ligatures w14:val="none"/>
        </w:rPr>
        <w:t xml:space="preserve"> arvutatakse lepingujärgse tootmisvõimsuse ja saavutatud võimsuse vahena, lähtudes käesoleva paragrahvi lõikes 6 nimetatud arvutamise põhimõttest. Nimetatud tasu ei rakendu mittekasutatava tootmissuunalise võrguühenduse võimsuse ulatuses, mis on seotud käesoleva seaduse § 42</w:t>
      </w:r>
      <w:r w:rsidRPr="00582243">
        <w:rPr>
          <w:rFonts w:ascii="Times New Roman" w:eastAsia="Times New Roman" w:hAnsi="Times New Roman" w:cs="Times New Roman"/>
          <w:kern w:val="0"/>
          <w:sz w:val="24"/>
          <w:szCs w:val="24"/>
          <w:vertAlign w:val="superscript"/>
          <w:lang w:eastAsia="et-EE"/>
          <w14:ligatures w14:val="none"/>
        </w:rPr>
        <w:t>2</w:t>
      </w:r>
      <w:r w:rsidRPr="00582243">
        <w:rPr>
          <w:rFonts w:ascii="Times New Roman" w:eastAsia="Times New Roman" w:hAnsi="Times New Roman" w:cs="Times New Roman"/>
          <w:kern w:val="0"/>
          <w:sz w:val="24"/>
          <w:szCs w:val="24"/>
          <w:lang w:eastAsia="et-EE"/>
          <w14:ligatures w14:val="none"/>
        </w:rPr>
        <w:t> lõikes 1 nimetatud reservvõimsuse mehhanismis osalemisega või § 42</w:t>
      </w:r>
      <w:r w:rsidRPr="00582243">
        <w:rPr>
          <w:rFonts w:ascii="Times New Roman" w:eastAsia="Times New Roman" w:hAnsi="Times New Roman" w:cs="Times New Roman"/>
          <w:kern w:val="0"/>
          <w:sz w:val="24"/>
          <w:szCs w:val="24"/>
          <w:vertAlign w:val="superscript"/>
          <w:lang w:eastAsia="et-EE"/>
          <w14:ligatures w14:val="none"/>
        </w:rPr>
        <w:t>5</w:t>
      </w:r>
      <w:r w:rsidRPr="00582243">
        <w:rPr>
          <w:rFonts w:ascii="Times New Roman" w:eastAsia="Times New Roman" w:hAnsi="Times New Roman" w:cs="Times New Roman"/>
          <w:kern w:val="0"/>
          <w:sz w:val="24"/>
          <w:szCs w:val="24"/>
          <w:lang w:eastAsia="et-EE"/>
          <w14:ligatures w14:val="none"/>
        </w:rPr>
        <w:t xml:space="preserve"> lõikes 2 nimetatud saartalitlusvõime tagamise teenuses osalemisega või mis on vajalik süsteemihalduriga sõlmitud pikaajalise sagedusreservide lepingu täitmiseks või süsteemihalduriga sõlmitud tehnilise koostöö ja varustuskindluse tagamise lepingu täitmiseks.“;</w:t>
      </w:r>
    </w:p>
    <w:p w14:paraId="7F3B308D" w14:textId="77777777" w:rsidR="00784F5C" w:rsidRDefault="00784F5C" w:rsidP="00784F5C">
      <w:pPr>
        <w:spacing w:after="0" w:line="240" w:lineRule="auto"/>
        <w:jc w:val="both"/>
        <w:rPr>
          <w:rFonts w:ascii="Times New Roman" w:hAnsi="Times New Roman" w:cs="Times New Roman"/>
          <w:szCs w:val="24"/>
        </w:rPr>
      </w:pPr>
    </w:p>
    <w:p w14:paraId="1CC298B2" w14:textId="77777777" w:rsidR="00784F5C" w:rsidRPr="00582243" w:rsidRDefault="00784F5C" w:rsidP="00784F5C">
      <w:pPr>
        <w:spacing w:after="0" w:line="240" w:lineRule="auto"/>
        <w:jc w:val="both"/>
        <w:rPr>
          <w:rFonts w:ascii="Times New Roman" w:hAnsi="Times New Roman" w:cs="Times New Roman"/>
          <w:b/>
          <w:bCs/>
          <w:sz w:val="24"/>
          <w:szCs w:val="24"/>
        </w:rPr>
      </w:pPr>
      <w:r w:rsidRPr="00582243">
        <w:rPr>
          <w:rFonts w:ascii="Times New Roman" w:hAnsi="Times New Roman" w:cs="Times New Roman"/>
          <w:b/>
          <w:bCs/>
          <w:sz w:val="24"/>
          <w:szCs w:val="24"/>
        </w:rPr>
        <w:t xml:space="preserve">21) </w:t>
      </w:r>
      <w:r w:rsidRPr="00582243">
        <w:rPr>
          <w:rStyle w:val="cf01"/>
          <w:rFonts w:ascii="Times New Roman" w:hAnsi="Times New Roman" w:cs="Times New Roman"/>
          <w:sz w:val="24"/>
          <w:szCs w:val="24"/>
        </w:rPr>
        <w:t>paragrahvi 87</w:t>
      </w:r>
      <w:r w:rsidRPr="00582243">
        <w:rPr>
          <w:rStyle w:val="cf01"/>
          <w:rFonts w:ascii="Times New Roman" w:hAnsi="Times New Roman" w:cs="Times New Roman"/>
          <w:sz w:val="24"/>
          <w:szCs w:val="24"/>
          <w:vertAlign w:val="superscript"/>
        </w:rPr>
        <w:t xml:space="preserve">1 </w:t>
      </w:r>
      <w:r w:rsidRPr="00582243">
        <w:rPr>
          <w:rFonts w:ascii="Times New Roman" w:hAnsi="Times New Roman" w:cs="Times New Roman"/>
          <w:sz w:val="24"/>
          <w:szCs w:val="24"/>
        </w:rPr>
        <w:t>täiendatakse lõikega 7</w:t>
      </w:r>
      <w:r w:rsidRPr="00582243">
        <w:rPr>
          <w:rFonts w:ascii="Times New Roman" w:hAnsi="Times New Roman" w:cs="Times New Roman"/>
          <w:sz w:val="24"/>
          <w:szCs w:val="24"/>
          <w:vertAlign w:val="superscript"/>
        </w:rPr>
        <w:t>3</w:t>
      </w:r>
      <w:r w:rsidRPr="00582243">
        <w:rPr>
          <w:rFonts w:ascii="Times New Roman" w:hAnsi="Times New Roman" w:cs="Times New Roman"/>
          <w:sz w:val="24"/>
          <w:szCs w:val="24"/>
        </w:rPr>
        <w:t xml:space="preserve"> järgmises sõnastuses:</w:t>
      </w:r>
    </w:p>
    <w:p w14:paraId="7068A7B9" w14:textId="22E38FAA" w:rsidR="00784F5C" w:rsidRPr="00582243" w:rsidRDefault="00784F5C" w:rsidP="00784F5C">
      <w:pPr>
        <w:spacing w:after="0" w:line="240" w:lineRule="auto"/>
        <w:jc w:val="both"/>
        <w:rPr>
          <w:rFonts w:ascii="Times New Roman" w:hAnsi="Times New Roman" w:cs="Times New Roman"/>
          <w:sz w:val="24"/>
          <w:szCs w:val="24"/>
        </w:rPr>
      </w:pPr>
      <w:r w:rsidRPr="00582243">
        <w:rPr>
          <w:rFonts w:ascii="Times New Roman" w:hAnsi="Times New Roman" w:cs="Times New Roman"/>
          <w:sz w:val="24"/>
          <w:szCs w:val="24"/>
        </w:rPr>
        <w:t>„(7</w:t>
      </w:r>
      <w:r w:rsidRPr="00582243">
        <w:rPr>
          <w:rFonts w:ascii="Times New Roman" w:hAnsi="Times New Roman" w:cs="Times New Roman"/>
          <w:sz w:val="24"/>
          <w:szCs w:val="24"/>
          <w:vertAlign w:val="superscript"/>
        </w:rPr>
        <w:t>3</w:t>
      </w:r>
      <w:r w:rsidRPr="00582243">
        <w:rPr>
          <w:rFonts w:ascii="Times New Roman" w:hAnsi="Times New Roman" w:cs="Times New Roman"/>
          <w:sz w:val="24"/>
          <w:szCs w:val="24"/>
        </w:rPr>
        <w:t>) Käesoleva paragrahvi lõikes 7 nimetatud tasu ei kohaldata kuni 15 kW</w:t>
      </w:r>
      <w:del w:id="113" w:author="Merike Koppel - JUSTDIGI" w:date="2025-08-19T14:38:00Z" w16du:dateUtc="2025-08-19T11:38:00Z">
        <w:r w:rsidRPr="00582243" w:rsidDel="005B4981">
          <w:rPr>
            <w:rFonts w:ascii="Times New Roman" w:hAnsi="Times New Roman" w:cs="Times New Roman"/>
            <w:sz w:val="24"/>
            <w:szCs w:val="24"/>
          </w:rPr>
          <w:delText xml:space="preserve"> (</w:delText>
        </w:r>
        <w:commentRangeStart w:id="114"/>
        <w:r w:rsidRPr="00582243" w:rsidDel="005B4981">
          <w:rPr>
            <w:rFonts w:ascii="Times New Roman" w:hAnsi="Times New Roman" w:cs="Times New Roman"/>
            <w:sz w:val="24"/>
            <w:szCs w:val="24"/>
          </w:rPr>
          <w:delText>kaasa arvatud)</w:delText>
        </w:r>
      </w:del>
      <w:r w:rsidRPr="00582243">
        <w:rPr>
          <w:rFonts w:ascii="Times New Roman" w:hAnsi="Times New Roman" w:cs="Times New Roman"/>
          <w:sz w:val="24"/>
          <w:szCs w:val="24"/>
        </w:rPr>
        <w:t xml:space="preserve"> </w:t>
      </w:r>
      <w:commentRangeEnd w:id="114"/>
      <w:r w:rsidR="001671CD">
        <w:rPr>
          <w:rStyle w:val="Kommentaariviide"/>
        </w:rPr>
        <w:commentReference w:id="114"/>
      </w:r>
      <w:r w:rsidRPr="00582243">
        <w:rPr>
          <w:rFonts w:ascii="Times New Roman" w:hAnsi="Times New Roman" w:cs="Times New Roman"/>
          <w:sz w:val="24"/>
          <w:szCs w:val="24"/>
        </w:rPr>
        <w:t>netovõimsusega tootmisseadme puhul.“;</w:t>
      </w:r>
    </w:p>
    <w:p w14:paraId="79F753D9" w14:textId="77777777" w:rsidR="00784F5C" w:rsidRDefault="00784F5C" w:rsidP="00784F5C">
      <w:pPr>
        <w:spacing w:after="5" w:line="271" w:lineRule="auto"/>
        <w:jc w:val="both"/>
        <w:rPr>
          <w:rFonts w:ascii="Times New Roman" w:eastAsia="Times New Roman" w:hAnsi="Times New Roman" w:cs="Times New Roman"/>
          <w:sz w:val="24"/>
          <w:szCs w:val="24"/>
          <w:lang w:eastAsia="et-EE"/>
        </w:rPr>
      </w:pPr>
    </w:p>
    <w:p w14:paraId="20589E8D" w14:textId="77777777" w:rsidR="00784F5C" w:rsidRPr="00B746C7"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r>
        <w:rPr>
          <w:rFonts w:ascii="Times New Roman" w:eastAsia="Times New Roman" w:hAnsi="Times New Roman" w:cs="Times New Roman"/>
          <w:b/>
          <w:bCs/>
          <w:kern w:val="0"/>
          <w:sz w:val="24"/>
          <w:lang w:eastAsia="et-EE"/>
          <w14:ligatures w14:val="none"/>
        </w:rPr>
        <w:t>22</w:t>
      </w:r>
      <w:r w:rsidRPr="00B746C7">
        <w:rPr>
          <w:rFonts w:ascii="Times New Roman" w:eastAsia="Times New Roman" w:hAnsi="Times New Roman" w:cs="Times New Roman"/>
          <w:b/>
          <w:bCs/>
          <w:kern w:val="0"/>
          <w:sz w:val="24"/>
          <w:lang w:eastAsia="et-EE"/>
          <w14:ligatures w14:val="none"/>
        </w:rPr>
        <w:t xml:space="preserve">) </w:t>
      </w:r>
      <w:r w:rsidRPr="00B746C7">
        <w:rPr>
          <w:rFonts w:ascii="Times New Roman" w:eastAsia="Times New Roman" w:hAnsi="Times New Roman" w:cs="Times New Roman"/>
          <w:kern w:val="0"/>
          <w:sz w:val="24"/>
          <w:lang w:eastAsia="et-EE"/>
          <w14:ligatures w14:val="none"/>
        </w:rPr>
        <w:t>paragrahvi 90 täiendatakse lõigetega 14 ja 15 järgmises sõnastuses:</w:t>
      </w:r>
    </w:p>
    <w:p w14:paraId="02C73E4D" w14:textId="281C2BCD" w:rsidR="00784F5C" w:rsidRPr="00B746C7" w:rsidRDefault="00784F5C" w:rsidP="00784F5C">
      <w:pPr>
        <w:spacing w:after="5" w:line="271" w:lineRule="auto"/>
        <w:jc w:val="both"/>
        <w:rPr>
          <w:rFonts w:ascii="Times New Roman" w:eastAsia="Times New Roman" w:hAnsi="Times New Roman" w:cs="Times New Roman"/>
          <w:kern w:val="0"/>
          <w:sz w:val="24"/>
          <w:szCs w:val="24"/>
          <w:lang w:eastAsia="et-EE"/>
          <w14:ligatures w14:val="none"/>
        </w:rPr>
      </w:pPr>
      <w:r w:rsidRPr="142B2B03">
        <w:rPr>
          <w:rFonts w:ascii="Times New Roman" w:eastAsia="Times New Roman" w:hAnsi="Times New Roman" w:cs="Times New Roman"/>
          <w:kern w:val="0"/>
          <w:sz w:val="24"/>
          <w:szCs w:val="24"/>
          <w:lang w:eastAsia="et-EE"/>
          <w14:ligatures w14:val="none"/>
        </w:rPr>
        <w:t>„(14)</w:t>
      </w:r>
      <w:r w:rsidRPr="142B2B03">
        <w:rPr>
          <w:rFonts w:ascii="Times New Roman" w:eastAsia="Times New Roman" w:hAnsi="Times New Roman" w:cs="Times New Roman"/>
          <w:sz w:val="24"/>
          <w:szCs w:val="24"/>
          <w:lang w:eastAsia="et-EE"/>
        </w:rPr>
        <w:t xml:space="preserve"> Kui füüsilisest isikust tarbija on võrguettevõtja suhtes algatanud vaidluse kohtuvälise lahendamise menetluse, ei või võrguettevõtja vaidluse esemeks olevate faktiliste asjaolude tõttu katkestada tarbija võrguühendust. Võrguettevõtja võib võrguühenduse katkestada käesolev</w:t>
      </w:r>
      <w:commentRangeStart w:id="115"/>
      <w:r w:rsidRPr="142B2B03">
        <w:rPr>
          <w:rFonts w:ascii="Times New Roman" w:eastAsia="Times New Roman" w:hAnsi="Times New Roman" w:cs="Times New Roman"/>
          <w:sz w:val="24"/>
          <w:szCs w:val="24"/>
          <w:lang w:eastAsia="et-EE"/>
        </w:rPr>
        <w:t>a</w:t>
      </w:r>
      <w:del w:id="116" w:author="Merike Koppel - JUSTDIGI" w:date="2025-08-19T14:39:00Z" w16du:dateUtc="2025-08-19T11:39:00Z">
        <w:r w:rsidRPr="142B2B03" w:rsidDel="005B4981">
          <w:rPr>
            <w:rFonts w:ascii="Times New Roman" w:eastAsia="Times New Roman" w:hAnsi="Times New Roman" w:cs="Times New Roman"/>
            <w:sz w:val="24"/>
            <w:szCs w:val="24"/>
            <w:lang w:eastAsia="et-EE"/>
          </w:rPr>
          <w:delText>s</w:delText>
        </w:r>
      </w:del>
      <w:r w:rsidRPr="142B2B03">
        <w:rPr>
          <w:rFonts w:ascii="Times New Roman" w:eastAsia="Times New Roman" w:hAnsi="Times New Roman" w:cs="Times New Roman"/>
          <w:sz w:val="24"/>
          <w:szCs w:val="24"/>
          <w:lang w:eastAsia="et-EE"/>
        </w:rPr>
        <w:t xml:space="preserve"> </w:t>
      </w:r>
      <w:commentRangeEnd w:id="115"/>
      <w:r w:rsidR="002F2DD4">
        <w:rPr>
          <w:rStyle w:val="Kommentaariviide"/>
        </w:rPr>
        <w:commentReference w:id="115"/>
      </w:r>
      <w:r w:rsidRPr="142B2B03">
        <w:rPr>
          <w:rFonts w:ascii="Times New Roman" w:eastAsia="Times New Roman" w:hAnsi="Times New Roman" w:cs="Times New Roman"/>
          <w:sz w:val="24"/>
          <w:szCs w:val="24"/>
          <w:lang w:eastAsia="et-EE"/>
        </w:rPr>
        <w:t>paragrahvi</w:t>
      </w:r>
      <w:r>
        <w:rPr>
          <w:rFonts w:ascii="Times New Roman" w:eastAsia="Times New Roman" w:hAnsi="Times New Roman" w:cs="Times New Roman"/>
          <w:sz w:val="24"/>
          <w:szCs w:val="24"/>
          <w:lang w:eastAsia="et-EE"/>
        </w:rPr>
        <w:t xml:space="preserve"> lõigetes </w:t>
      </w:r>
      <w:r w:rsidRPr="006E4931">
        <w:rPr>
          <w:rFonts w:ascii="Times New Roman" w:eastAsia="Times New Roman" w:hAnsi="Times New Roman" w:cs="Times New Roman"/>
          <w:sz w:val="24"/>
          <w:szCs w:val="24"/>
          <w:lang w:eastAsia="et-EE"/>
        </w:rPr>
        <w:t>1–</w:t>
      </w:r>
      <w:r>
        <w:rPr>
          <w:rFonts w:ascii="Times New Roman" w:eastAsia="Times New Roman" w:hAnsi="Times New Roman" w:cs="Times New Roman"/>
          <w:sz w:val="24"/>
          <w:szCs w:val="24"/>
          <w:lang w:eastAsia="et-EE"/>
        </w:rPr>
        <w:t>4 ja 7</w:t>
      </w:r>
      <w:r w:rsidRPr="006E4931">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9</w:t>
      </w:r>
      <w:r w:rsidRPr="006E4931">
        <w:rPr>
          <w:rFonts w:ascii="Times New Roman" w:eastAsia="Times New Roman" w:hAnsi="Times New Roman" w:cs="Times New Roman"/>
          <w:sz w:val="24"/>
          <w:szCs w:val="24"/>
          <w:lang w:eastAsia="et-EE"/>
        </w:rPr>
        <w:t> </w:t>
      </w:r>
      <w:r w:rsidRPr="142B2B03">
        <w:rPr>
          <w:rFonts w:ascii="Times New Roman" w:eastAsia="Times New Roman" w:hAnsi="Times New Roman" w:cs="Times New Roman"/>
          <w:sz w:val="24"/>
          <w:szCs w:val="24"/>
          <w:lang w:eastAsia="et-EE"/>
        </w:rPr>
        <w:t>sätestatud korras, kui tarbija kaebus jäetakse menetlusse võtmata või rahuldamata</w:t>
      </w:r>
      <w:r>
        <w:rPr>
          <w:rFonts w:ascii="Times New Roman" w:eastAsia="Times New Roman" w:hAnsi="Times New Roman" w:cs="Times New Roman"/>
          <w:sz w:val="24"/>
          <w:szCs w:val="24"/>
          <w:lang w:eastAsia="et-EE"/>
        </w:rPr>
        <w:t>.</w:t>
      </w:r>
    </w:p>
    <w:p w14:paraId="30ADB07E" w14:textId="77777777" w:rsidR="00784F5C" w:rsidRPr="00B746C7"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p>
    <w:p w14:paraId="1258A52D" w14:textId="574D9655" w:rsidR="00784F5C"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r w:rsidRPr="00B746C7">
        <w:rPr>
          <w:rFonts w:ascii="Times New Roman" w:eastAsia="Times New Roman" w:hAnsi="Times New Roman" w:cs="Times New Roman"/>
          <w:kern w:val="0"/>
          <w:sz w:val="24"/>
          <w:lang w:eastAsia="et-EE"/>
          <w14:ligatures w14:val="none"/>
        </w:rPr>
        <w:t>(15) Kui võrguettevõtja on loovutanud võrguteenuse tasu võlgnevuse müüjale, võib müüja esitada võrguettevõtjale taotluse katkestada võrguühendus käesoleva</w:t>
      </w:r>
      <w:commentRangeStart w:id="117"/>
      <w:del w:id="118" w:author="Merike Koppel - JUSTDIGI" w:date="2025-08-19T14:42:00Z" w16du:dateUtc="2025-08-19T11:42:00Z">
        <w:r w:rsidRPr="00B746C7" w:rsidDel="003F1F27">
          <w:rPr>
            <w:rFonts w:ascii="Times New Roman" w:eastAsia="Times New Roman" w:hAnsi="Times New Roman" w:cs="Times New Roman"/>
            <w:kern w:val="0"/>
            <w:sz w:val="24"/>
            <w:lang w:eastAsia="et-EE"/>
            <w14:ligatures w14:val="none"/>
          </w:rPr>
          <w:delText>s</w:delText>
        </w:r>
      </w:del>
      <w:r w:rsidRPr="00B746C7">
        <w:rPr>
          <w:rFonts w:ascii="Times New Roman" w:eastAsia="Times New Roman" w:hAnsi="Times New Roman" w:cs="Times New Roman"/>
          <w:kern w:val="0"/>
          <w:sz w:val="24"/>
          <w:lang w:eastAsia="et-EE"/>
          <w14:ligatures w14:val="none"/>
        </w:rPr>
        <w:t xml:space="preserve"> </w:t>
      </w:r>
      <w:commentRangeEnd w:id="117"/>
      <w:r w:rsidR="00E87112">
        <w:rPr>
          <w:rStyle w:val="Kommentaariviide"/>
        </w:rPr>
        <w:commentReference w:id="117"/>
      </w:r>
      <w:r w:rsidRPr="00B746C7">
        <w:rPr>
          <w:rFonts w:ascii="Times New Roman" w:eastAsia="Times New Roman" w:hAnsi="Times New Roman" w:cs="Times New Roman"/>
          <w:kern w:val="0"/>
          <w:sz w:val="24"/>
          <w:lang w:eastAsia="et-EE"/>
          <w14:ligatures w14:val="none"/>
        </w:rPr>
        <w:t>paragrahvi</w:t>
      </w:r>
      <w:r>
        <w:rPr>
          <w:rFonts w:ascii="Times New Roman" w:eastAsia="Times New Roman" w:hAnsi="Times New Roman" w:cs="Times New Roman"/>
          <w:kern w:val="0"/>
          <w:sz w:val="24"/>
          <w:lang w:eastAsia="et-EE"/>
          <w14:ligatures w14:val="none"/>
        </w:rPr>
        <w:t xml:space="preserve"> </w:t>
      </w:r>
      <w:r>
        <w:rPr>
          <w:rFonts w:ascii="Times New Roman" w:eastAsia="Times New Roman" w:hAnsi="Times New Roman" w:cs="Times New Roman"/>
          <w:sz w:val="24"/>
          <w:szCs w:val="24"/>
          <w:lang w:eastAsia="et-EE"/>
        </w:rPr>
        <w:t xml:space="preserve">lõigetes </w:t>
      </w:r>
      <w:r w:rsidRPr="006E4931">
        <w:rPr>
          <w:rFonts w:ascii="Times New Roman" w:eastAsia="Times New Roman" w:hAnsi="Times New Roman" w:cs="Times New Roman"/>
          <w:sz w:val="24"/>
          <w:szCs w:val="24"/>
          <w:lang w:eastAsia="et-EE"/>
        </w:rPr>
        <w:t>1–</w:t>
      </w:r>
      <w:r>
        <w:rPr>
          <w:rFonts w:ascii="Times New Roman" w:eastAsia="Times New Roman" w:hAnsi="Times New Roman" w:cs="Times New Roman"/>
          <w:sz w:val="24"/>
          <w:szCs w:val="24"/>
          <w:lang w:eastAsia="et-EE"/>
        </w:rPr>
        <w:t>4 ja 7</w:t>
      </w:r>
      <w:r w:rsidRPr="006E4931">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9</w:t>
      </w:r>
      <w:r w:rsidRPr="006E4931">
        <w:rPr>
          <w:rFonts w:ascii="Times New Roman" w:eastAsia="Times New Roman" w:hAnsi="Times New Roman" w:cs="Times New Roman"/>
          <w:sz w:val="24"/>
          <w:szCs w:val="24"/>
          <w:lang w:eastAsia="et-EE"/>
        </w:rPr>
        <w:t> </w:t>
      </w:r>
      <w:r w:rsidRPr="00B746C7">
        <w:rPr>
          <w:rFonts w:ascii="Times New Roman" w:eastAsia="Times New Roman" w:hAnsi="Times New Roman" w:cs="Times New Roman"/>
          <w:kern w:val="0"/>
          <w:sz w:val="24"/>
          <w:lang w:eastAsia="et-EE"/>
          <w14:ligatures w14:val="none"/>
        </w:rPr>
        <w:t xml:space="preserve">sätestatud korras. Võrguettevõtjal on õigus jätta </w:t>
      </w:r>
      <w:r>
        <w:rPr>
          <w:rFonts w:ascii="Times New Roman" w:eastAsia="Times New Roman" w:hAnsi="Times New Roman" w:cs="Times New Roman"/>
          <w:kern w:val="0"/>
          <w:sz w:val="24"/>
          <w:lang w:eastAsia="et-EE"/>
          <w14:ligatures w14:val="none"/>
        </w:rPr>
        <w:t>nimetatud</w:t>
      </w:r>
      <w:r w:rsidRPr="00B746C7">
        <w:rPr>
          <w:rFonts w:ascii="Times New Roman" w:eastAsia="Times New Roman" w:hAnsi="Times New Roman" w:cs="Times New Roman"/>
          <w:kern w:val="0"/>
          <w:sz w:val="24"/>
          <w:lang w:eastAsia="et-EE"/>
          <w14:ligatures w14:val="none"/>
        </w:rPr>
        <w:t xml:space="preserve"> taotlus rahuldamata või lükata võrguühenduse katkestamine edasi.“;</w:t>
      </w:r>
    </w:p>
    <w:p w14:paraId="6DC559D4" w14:textId="77777777" w:rsidR="00784F5C" w:rsidRPr="00B746C7" w:rsidRDefault="00784F5C" w:rsidP="00784F5C">
      <w:pPr>
        <w:spacing w:after="5" w:line="271" w:lineRule="auto"/>
        <w:ind w:left="10"/>
        <w:jc w:val="both"/>
        <w:rPr>
          <w:rFonts w:ascii="Times New Roman" w:eastAsia="Times New Roman" w:hAnsi="Times New Roman" w:cs="Times New Roman"/>
          <w:b/>
          <w:bCs/>
          <w:kern w:val="0"/>
          <w:sz w:val="24"/>
          <w:lang w:eastAsia="et-EE"/>
          <w14:ligatures w14:val="none"/>
        </w:rPr>
      </w:pPr>
    </w:p>
    <w:p w14:paraId="471419D8" w14:textId="77777777" w:rsidR="00784F5C" w:rsidRPr="006F1903" w:rsidRDefault="00784F5C" w:rsidP="00784F5C">
      <w:pPr>
        <w:spacing w:after="5" w:line="271" w:lineRule="auto"/>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23</w:t>
      </w:r>
      <w:r w:rsidRPr="006F1903">
        <w:rPr>
          <w:rFonts w:ascii="Times New Roman" w:eastAsia="Times New Roman" w:hAnsi="Times New Roman" w:cs="Times New Roman"/>
          <w:b/>
          <w:bCs/>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 xml:space="preserve"> </w:t>
      </w:r>
      <w:r w:rsidRPr="006F1903">
        <w:rPr>
          <w:rFonts w:ascii="Times New Roman" w:eastAsia="Times New Roman" w:hAnsi="Times New Roman" w:cs="Times New Roman"/>
          <w:color w:val="000000"/>
          <w:kern w:val="0"/>
          <w:sz w:val="24"/>
          <w:lang w:eastAsia="et-EE"/>
          <w14:ligatures w14:val="none"/>
        </w:rPr>
        <w:t xml:space="preserve">paragrahvi </w:t>
      </w:r>
      <w:r>
        <w:rPr>
          <w:rFonts w:ascii="Times New Roman" w:eastAsia="Times New Roman" w:hAnsi="Times New Roman" w:cs="Times New Roman"/>
          <w:color w:val="000000"/>
          <w:kern w:val="0"/>
          <w:sz w:val="24"/>
          <w:lang w:eastAsia="et-EE"/>
          <w14:ligatures w14:val="none"/>
        </w:rPr>
        <w:t>92</w:t>
      </w:r>
      <w:r w:rsidRPr="006F1903">
        <w:rPr>
          <w:rFonts w:ascii="Times New Roman" w:eastAsia="Times New Roman" w:hAnsi="Times New Roman" w:cs="Times New Roman"/>
          <w:color w:val="000000"/>
          <w:kern w:val="0"/>
          <w:sz w:val="24"/>
          <w:lang w:eastAsia="et-EE"/>
          <w14:ligatures w14:val="none"/>
        </w:rPr>
        <w:t xml:space="preserve"> täiendatakse </w:t>
      </w:r>
      <w:r>
        <w:rPr>
          <w:rFonts w:ascii="Times New Roman" w:eastAsia="Times New Roman" w:hAnsi="Times New Roman" w:cs="Times New Roman"/>
          <w:color w:val="000000"/>
          <w:kern w:val="0"/>
          <w:sz w:val="24"/>
          <w:lang w:eastAsia="et-EE"/>
          <w14:ligatures w14:val="none"/>
        </w:rPr>
        <w:t>lõikega 4</w:t>
      </w:r>
      <w:r w:rsidRPr="00E91872">
        <w:rPr>
          <w:rFonts w:ascii="Times New Roman" w:eastAsia="Times New Roman" w:hAnsi="Times New Roman" w:cs="Times New Roman"/>
          <w:color w:val="000000"/>
          <w:kern w:val="0"/>
          <w:sz w:val="24"/>
          <w:vertAlign w:val="superscript"/>
          <w:lang w:eastAsia="et-EE"/>
          <w14:ligatures w14:val="none"/>
        </w:rPr>
        <w:t>2</w:t>
      </w:r>
      <w:r>
        <w:rPr>
          <w:rFonts w:ascii="Times New Roman" w:eastAsia="Times New Roman" w:hAnsi="Times New Roman" w:cs="Times New Roman"/>
          <w:color w:val="000000"/>
          <w:kern w:val="0"/>
          <w:sz w:val="24"/>
          <w:vertAlign w:val="superscript"/>
          <w:lang w:eastAsia="et-EE"/>
          <w14:ligatures w14:val="none"/>
        </w:rPr>
        <w:t xml:space="preserve"> </w:t>
      </w:r>
      <w:r>
        <w:rPr>
          <w:rFonts w:ascii="Times New Roman" w:eastAsia="Times New Roman" w:hAnsi="Times New Roman" w:cs="Times New Roman"/>
          <w:color w:val="000000"/>
          <w:kern w:val="0"/>
          <w:sz w:val="24"/>
          <w:lang w:eastAsia="et-EE"/>
          <w14:ligatures w14:val="none"/>
        </w:rPr>
        <w:t>j</w:t>
      </w:r>
      <w:r w:rsidRPr="006F1903">
        <w:rPr>
          <w:rFonts w:ascii="Times New Roman" w:eastAsia="Times New Roman" w:hAnsi="Times New Roman" w:cs="Times New Roman"/>
          <w:color w:val="000000"/>
          <w:kern w:val="0"/>
          <w:sz w:val="24"/>
          <w:lang w:eastAsia="et-EE"/>
          <w14:ligatures w14:val="none"/>
        </w:rPr>
        <w:t xml:space="preserve">ärgmises sõnastuses: </w:t>
      </w:r>
    </w:p>
    <w:p w14:paraId="693048CF" w14:textId="77777777" w:rsidR="00784F5C" w:rsidRDefault="00784F5C" w:rsidP="00784F5C">
      <w:pPr>
        <w:spacing w:after="5" w:line="271" w:lineRule="auto"/>
        <w:jc w:val="both"/>
        <w:rPr>
          <w:rFonts w:ascii="Times New Roman" w:eastAsia="Times New Roman" w:hAnsi="Times New Roman" w:cs="Times New Roman"/>
          <w:b/>
          <w:bCs/>
          <w:kern w:val="0"/>
          <w:sz w:val="24"/>
          <w:lang w:eastAsia="et-EE"/>
          <w14:ligatures w14:val="none"/>
        </w:rPr>
      </w:pPr>
    </w:p>
    <w:p w14:paraId="7C662921" w14:textId="77777777" w:rsidR="00784F5C" w:rsidRDefault="00784F5C" w:rsidP="00784F5C">
      <w:pPr>
        <w:spacing w:after="5" w:line="271" w:lineRule="auto"/>
        <w:ind w:left="10"/>
        <w:jc w:val="both"/>
        <w:rPr>
          <w:rFonts w:ascii="Times New Roman" w:eastAsia="Times New Roman" w:hAnsi="Times New Roman" w:cs="Times New Roman"/>
          <w:kern w:val="0"/>
          <w:sz w:val="24"/>
          <w:szCs w:val="24"/>
          <w:lang w:eastAsia="et-EE"/>
          <w14:ligatures w14:val="none"/>
        </w:rPr>
      </w:pPr>
      <w:r w:rsidRPr="142B2B03">
        <w:rPr>
          <w:rFonts w:ascii="Times New Roman" w:eastAsia="Times New Roman" w:hAnsi="Times New Roman" w:cs="Times New Roman"/>
          <w:kern w:val="0"/>
          <w:sz w:val="24"/>
          <w:szCs w:val="24"/>
          <w:lang w:eastAsia="et-EE"/>
          <w14:ligatures w14:val="none"/>
        </w:rPr>
        <w:t>„(4</w:t>
      </w:r>
      <w:r w:rsidRPr="142B2B03">
        <w:rPr>
          <w:rFonts w:ascii="Times New Roman" w:eastAsia="Times New Roman" w:hAnsi="Times New Roman" w:cs="Times New Roman"/>
          <w:kern w:val="0"/>
          <w:sz w:val="24"/>
          <w:szCs w:val="24"/>
          <w:vertAlign w:val="superscript"/>
          <w:lang w:eastAsia="et-EE"/>
          <w14:ligatures w14:val="none"/>
        </w:rPr>
        <w:t>2</w:t>
      </w:r>
      <w:r w:rsidRPr="142B2B03">
        <w:rPr>
          <w:rFonts w:ascii="Times New Roman" w:eastAsia="Times New Roman" w:hAnsi="Times New Roman" w:cs="Times New Roman"/>
          <w:kern w:val="0"/>
          <w:sz w:val="24"/>
          <w:szCs w:val="24"/>
          <w:lang w:eastAsia="et-EE"/>
          <w14:ligatures w14:val="none"/>
        </w:rPr>
        <w:t>)</w:t>
      </w:r>
      <w:r w:rsidRPr="142B2B03">
        <w:rPr>
          <w:rFonts w:ascii="Times New Roman" w:eastAsia="Times New Roman" w:hAnsi="Times New Roman" w:cs="Times New Roman"/>
          <w:sz w:val="24"/>
          <w:szCs w:val="24"/>
          <w:lang w:eastAsia="et-EE"/>
        </w:rPr>
        <w:t xml:space="preserve"> Kui füüsilisest isikust tarbija on müüja suhtes algatanud vaidluse kohtuvälise lahendamise menetluse, ei või müüja vaidluse esemeks olevate faktiliste asjaolude tõttu elektrilepingut üles öelda. Müüja võib elektrilepingu üles öelda käesolevas paragrahvis sätestatud korras, kui tarbija kaebus jäetakse menetlusse võtmata või rahuldamata</w:t>
      </w:r>
      <w:r w:rsidRPr="142B2B03">
        <w:rPr>
          <w:rFonts w:ascii="Times New Roman" w:eastAsia="Times New Roman" w:hAnsi="Times New Roman" w:cs="Times New Roman"/>
          <w:kern w:val="0"/>
          <w:sz w:val="24"/>
          <w:szCs w:val="24"/>
          <w:lang w:eastAsia="et-EE"/>
          <w14:ligatures w14:val="none"/>
        </w:rPr>
        <w:t>.“;</w:t>
      </w:r>
    </w:p>
    <w:p w14:paraId="7644C175" w14:textId="77777777" w:rsidR="00784F5C" w:rsidRDefault="00784F5C" w:rsidP="00784F5C">
      <w:pPr>
        <w:spacing w:after="5" w:line="271" w:lineRule="auto"/>
        <w:ind w:left="10"/>
        <w:jc w:val="both"/>
        <w:rPr>
          <w:rFonts w:ascii="Times New Roman" w:eastAsia="Times New Roman" w:hAnsi="Times New Roman" w:cs="Times New Roman"/>
          <w:kern w:val="0"/>
          <w:sz w:val="24"/>
          <w:szCs w:val="24"/>
          <w:lang w:eastAsia="et-EE"/>
          <w14:ligatures w14:val="none"/>
        </w:rPr>
      </w:pPr>
    </w:p>
    <w:p w14:paraId="46BEAA0D" w14:textId="77777777" w:rsidR="00784F5C" w:rsidRDefault="00784F5C" w:rsidP="00784F5C">
      <w:pPr>
        <w:spacing w:after="5" w:line="271" w:lineRule="auto"/>
        <w:ind w:left="10"/>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24</w:t>
      </w:r>
      <w:r w:rsidRPr="00A42E16">
        <w:rPr>
          <w:rFonts w:ascii="Times New Roman" w:eastAsia="Times New Roman" w:hAnsi="Times New Roman" w:cs="Times New Roman"/>
          <w:b/>
          <w:bCs/>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 paragrahvi 93 täiendatakse lõikega 4</w:t>
      </w:r>
      <w:r>
        <w:rPr>
          <w:rFonts w:ascii="Times New Roman" w:eastAsia="Times New Roman" w:hAnsi="Times New Roman" w:cs="Times New Roman"/>
          <w:kern w:val="0"/>
          <w:sz w:val="24"/>
          <w:szCs w:val="24"/>
          <w:vertAlign w:val="superscript"/>
          <w:lang w:eastAsia="et-EE"/>
          <w14:ligatures w14:val="none"/>
        </w:rPr>
        <w:t>2</w:t>
      </w:r>
      <w:r>
        <w:rPr>
          <w:rFonts w:ascii="Times New Roman" w:eastAsia="Times New Roman" w:hAnsi="Times New Roman" w:cs="Times New Roman"/>
          <w:kern w:val="0"/>
          <w:sz w:val="24"/>
          <w:szCs w:val="24"/>
          <w:lang w:eastAsia="et-EE"/>
          <w14:ligatures w14:val="none"/>
        </w:rPr>
        <w:t xml:space="preserve"> järgmises sõnastuses:</w:t>
      </w:r>
    </w:p>
    <w:p w14:paraId="1B8E9B01" w14:textId="2DECAC27" w:rsidR="00784F5C" w:rsidRPr="009E1FEE" w:rsidRDefault="00784F5C" w:rsidP="00784F5C">
      <w:pPr>
        <w:spacing w:after="5" w:line="271" w:lineRule="auto"/>
        <w:ind w:left="10"/>
        <w:jc w:val="both"/>
        <w:rPr>
          <w:rFonts w:ascii="Times New Roman" w:eastAsia="Times New Roman" w:hAnsi="Times New Roman" w:cs="Times New Roman"/>
          <w:kern w:val="0"/>
          <w:sz w:val="24"/>
          <w:szCs w:val="24"/>
          <w:lang w:eastAsia="et-EE"/>
          <w14:ligatures w14:val="none"/>
        </w:rPr>
      </w:pPr>
      <w:r w:rsidRPr="007559F3">
        <w:rPr>
          <w:rFonts w:ascii="Times New Roman" w:eastAsia="Times New Roman" w:hAnsi="Times New Roman" w:cs="Times New Roman"/>
          <w:kern w:val="0"/>
          <w:sz w:val="24"/>
          <w:szCs w:val="24"/>
          <w:lang w:eastAsia="et-EE"/>
          <w14:ligatures w14:val="none"/>
        </w:rPr>
        <w:t>„(4</w:t>
      </w:r>
      <w:r w:rsidRPr="007559F3">
        <w:rPr>
          <w:rFonts w:ascii="Times New Roman" w:eastAsia="Times New Roman" w:hAnsi="Times New Roman" w:cs="Times New Roman"/>
          <w:kern w:val="0"/>
          <w:sz w:val="24"/>
          <w:szCs w:val="24"/>
          <w:vertAlign w:val="superscript"/>
          <w:lang w:eastAsia="et-EE"/>
          <w14:ligatures w14:val="none"/>
        </w:rPr>
        <w:t>2</w:t>
      </w:r>
      <w:r w:rsidRPr="007559F3">
        <w:rPr>
          <w:rFonts w:ascii="Times New Roman" w:eastAsia="Times New Roman" w:hAnsi="Times New Roman" w:cs="Times New Roman"/>
          <w:kern w:val="0"/>
          <w:sz w:val="24"/>
          <w:szCs w:val="24"/>
          <w:lang w:eastAsia="et-EE"/>
          <w14:ligatures w14:val="none"/>
        </w:rPr>
        <w:t>)</w:t>
      </w:r>
      <w:r>
        <w:rPr>
          <w:rFonts w:ascii="Times New Roman" w:eastAsia="Times New Roman" w:hAnsi="Times New Roman" w:cs="Times New Roman"/>
          <w:b/>
          <w:bCs/>
          <w:kern w:val="0"/>
          <w:sz w:val="24"/>
          <w:szCs w:val="24"/>
          <w:lang w:eastAsia="et-EE"/>
          <w14:ligatures w14:val="none"/>
        </w:rPr>
        <w:t xml:space="preserve"> </w:t>
      </w:r>
      <w:r>
        <w:rPr>
          <w:rFonts w:ascii="Times New Roman" w:eastAsia="Times New Roman" w:hAnsi="Times New Roman" w:cs="Times New Roman"/>
          <w:kern w:val="0"/>
          <w:sz w:val="24"/>
          <w:szCs w:val="24"/>
          <w:lang w:eastAsia="et-EE"/>
          <w14:ligatures w14:val="none"/>
        </w:rPr>
        <w:t>Käesoleva seaduse §-s 65</w:t>
      </w:r>
      <w:r>
        <w:rPr>
          <w:rFonts w:ascii="Times New Roman" w:eastAsia="Times New Roman" w:hAnsi="Times New Roman" w:cs="Times New Roman"/>
          <w:kern w:val="0"/>
          <w:sz w:val="24"/>
          <w:szCs w:val="24"/>
          <w:vertAlign w:val="superscript"/>
          <w:lang w:eastAsia="et-EE"/>
          <w14:ligatures w14:val="none"/>
        </w:rPr>
        <w:t>1</w:t>
      </w:r>
      <w:r>
        <w:rPr>
          <w:rFonts w:ascii="Times New Roman" w:eastAsia="Times New Roman" w:hAnsi="Times New Roman" w:cs="Times New Roman"/>
          <w:kern w:val="0"/>
          <w:sz w:val="24"/>
          <w:szCs w:val="24"/>
          <w:lang w:eastAsia="et-EE"/>
          <w14:ligatures w14:val="none"/>
        </w:rPr>
        <w:t xml:space="preserve"> sätestatud </w:t>
      </w:r>
      <w:commentRangeStart w:id="119"/>
      <w:r>
        <w:rPr>
          <w:rFonts w:ascii="Times New Roman" w:eastAsia="Times New Roman" w:hAnsi="Times New Roman" w:cs="Times New Roman"/>
          <w:kern w:val="0"/>
          <w:sz w:val="24"/>
          <w:szCs w:val="24"/>
          <w:lang w:eastAsia="et-EE"/>
          <w14:ligatures w14:val="none"/>
        </w:rPr>
        <w:t xml:space="preserve">nõuete </w:t>
      </w:r>
      <w:ins w:id="120" w:author="Merike Koppel - JUSTDIGI" w:date="2025-08-21T12:25:00Z" w16du:dateUtc="2025-08-21T09:25:00Z">
        <w:r w:rsidR="005F3347">
          <w:rPr>
            <w:rFonts w:ascii="Times New Roman" w:eastAsia="Times New Roman" w:hAnsi="Times New Roman" w:cs="Times New Roman"/>
            <w:kern w:val="0"/>
            <w:sz w:val="24"/>
            <w:szCs w:val="24"/>
            <w:lang w:eastAsia="et-EE"/>
            <w14:ligatures w14:val="none"/>
          </w:rPr>
          <w:t xml:space="preserve">täitmise </w:t>
        </w:r>
        <w:commentRangeEnd w:id="119"/>
        <w:r w:rsidR="005F3347">
          <w:rPr>
            <w:rStyle w:val="Kommentaariviide"/>
          </w:rPr>
          <w:commentReference w:id="119"/>
        </w:r>
      </w:ins>
      <w:r>
        <w:rPr>
          <w:rFonts w:ascii="Times New Roman" w:eastAsia="Times New Roman" w:hAnsi="Times New Roman" w:cs="Times New Roman"/>
          <w:kern w:val="0"/>
          <w:sz w:val="24"/>
          <w:szCs w:val="24"/>
          <w:lang w:eastAsia="et-EE"/>
          <w14:ligatures w14:val="none"/>
        </w:rPr>
        <w:t>üle teeb järelevalvet Tarbijakaitse ja Tehnilise Järelevalve Amet.“;</w:t>
      </w:r>
    </w:p>
    <w:p w14:paraId="48DD2684" w14:textId="77777777" w:rsidR="00784F5C" w:rsidRDefault="00784F5C" w:rsidP="00784F5C">
      <w:pPr>
        <w:spacing w:after="5" w:line="271" w:lineRule="auto"/>
        <w:ind w:left="10"/>
        <w:jc w:val="both"/>
        <w:rPr>
          <w:rFonts w:ascii="Times New Roman" w:eastAsia="Times New Roman" w:hAnsi="Times New Roman" w:cs="Times New Roman"/>
          <w:b/>
          <w:bCs/>
          <w:kern w:val="0"/>
          <w:sz w:val="24"/>
          <w:lang w:eastAsia="et-EE"/>
          <w14:ligatures w14:val="none"/>
        </w:rPr>
      </w:pPr>
    </w:p>
    <w:p w14:paraId="671B75C9" w14:textId="6E112665" w:rsidR="00784F5C" w:rsidRDefault="00784F5C" w:rsidP="00784F5C">
      <w:pPr>
        <w:spacing w:after="5" w:line="271" w:lineRule="auto"/>
        <w:ind w:left="10"/>
        <w:jc w:val="both"/>
        <w:rPr>
          <w:rFonts w:ascii="Times New Roman" w:eastAsia="Times New Roman" w:hAnsi="Times New Roman" w:cs="Times New Roman"/>
          <w:b/>
          <w:bCs/>
          <w:kern w:val="0"/>
          <w:sz w:val="24"/>
          <w:lang w:eastAsia="et-EE"/>
          <w14:ligatures w14:val="none"/>
        </w:rPr>
      </w:pPr>
      <w:r>
        <w:rPr>
          <w:rFonts w:ascii="Times New Roman" w:eastAsia="Times New Roman" w:hAnsi="Times New Roman" w:cs="Times New Roman"/>
          <w:b/>
          <w:bCs/>
          <w:kern w:val="0"/>
          <w:sz w:val="24"/>
          <w:lang w:eastAsia="et-EE"/>
          <w14:ligatures w14:val="none"/>
        </w:rPr>
        <w:t xml:space="preserve">25) </w:t>
      </w:r>
      <w:r w:rsidRPr="00972348">
        <w:rPr>
          <w:rFonts w:ascii="Times New Roman" w:eastAsia="Times New Roman" w:hAnsi="Times New Roman" w:cs="Times New Roman"/>
          <w:color w:val="000000"/>
          <w:kern w:val="0"/>
          <w:sz w:val="24"/>
          <w:lang w:eastAsia="et-EE"/>
          <w14:ligatures w14:val="none"/>
        </w:rPr>
        <w:t>paragrahvi 93 lõik</w:t>
      </w:r>
      <w:r>
        <w:rPr>
          <w:rFonts w:ascii="Times New Roman" w:eastAsia="Times New Roman" w:hAnsi="Times New Roman" w:cs="Times New Roman"/>
          <w:color w:val="000000"/>
          <w:kern w:val="0"/>
          <w:sz w:val="24"/>
          <w:lang w:eastAsia="et-EE"/>
          <w14:ligatures w14:val="none"/>
        </w:rPr>
        <w:t>e</w:t>
      </w:r>
      <w:r w:rsidRPr="00972348">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6</w:t>
      </w:r>
      <w:r w:rsidRPr="00972348">
        <w:rPr>
          <w:rFonts w:ascii="Times New Roman" w:eastAsia="Times New Roman" w:hAnsi="Times New Roman" w:cs="Times New Roman"/>
          <w:color w:val="000000"/>
          <w:kern w:val="0"/>
          <w:sz w:val="24"/>
          <w:lang w:eastAsia="et-EE"/>
          <w14:ligatures w14:val="none"/>
        </w:rPr>
        <w:t xml:space="preserve"> punkti 1</w:t>
      </w:r>
      <w:r w:rsidRPr="00972348">
        <w:rPr>
          <w:rFonts w:ascii="Times New Roman" w:eastAsia="Times New Roman" w:hAnsi="Times New Roman" w:cs="Times New Roman"/>
          <w:color w:val="000000"/>
          <w:kern w:val="0"/>
          <w:sz w:val="24"/>
          <w:vertAlign w:val="superscript"/>
          <w:lang w:eastAsia="et-EE"/>
          <w14:ligatures w14:val="none"/>
        </w:rPr>
        <w:t>1</w:t>
      </w:r>
      <w:r w:rsidRPr="00972348">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täiendatakse pärast</w:t>
      </w:r>
      <w:r w:rsidRPr="00972348">
        <w:rPr>
          <w:rFonts w:ascii="Times New Roman" w:eastAsia="Times New Roman" w:hAnsi="Times New Roman" w:cs="Times New Roman"/>
          <w:color w:val="000000"/>
          <w:kern w:val="0"/>
          <w:sz w:val="24"/>
          <w:lang w:eastAsia="et-EE"/>
          <w14:ligatures w14:val="none"/>
        </w:rPr>
        <w:t xml:space="preserve"> </w:t>
      </w:r>
      <w:r w:rsidR="005067A7">
        <w:rPr>
          <w:rFonts w:ascii="Times New Roman" w:eastAsia="Times New Roman" w:hAnsi="Times New Roman" w:cs="Times New Roman"/>
          <w:color w:val="000000"/>
          <w:kern w:val="0"/>
          <w:sz w:val="24"/>
          <w:lang w:eastAsia="et-EE"/>
          <w14:ligatures w14:val="none"/>
        </w:rPr>
        <w:t>tekstiosa</w:t>
      </w:r>
      <w:r w:rsidRPr="00972348">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1227/2011“ tekstiosaga „</w:t>
      </w:r>
      <w:ins w:id="121" w:author="Merike Koppel - JUSTDIGI" w:date="2025-08-19T14:52:00Z" w16du:dateUtc="2025-08-19T11:52:00Z">
        <w:r w:rsidR="00C66D2E">
          <w:rPr>
            <w:rFonts w:ascii="Times New Roman" w:eastAsia="Times New Roman" w:hAnsi="Times New Roman" w:cs="Times New Roman"/>
            <w:color w:val="000000"/>
            <w:kern w:val="0"/>
            <w:sz w:val="24"/>
            <w:lang w:eastAsia="et-EE"/>
            <w14:ligatures w14:val="none"/>
          </w:rPr>
          <w:t xml:space="preserve"> </w:t>
        </w:r>
      </w:ins>
      <w:del w:id="122" w:author="Merike Koppel - JUSTDIGI" w:date="2025-08-19T14:52:00Z" w16du:dateUtc="2025-08-19T11:52:00Z">
        <w:r w:rsidR="005067A7" w:rsidDel="00C66D2E">
          <w:rPr>
            <w:rFonts w:ascii="Times New Roman" w:eastAsia="Times New Roman" w:hAnsi="Times New Roman" w:cs="Times New Roman"/>
            <w:color w:val="000000"/>
            <w:kern w:val="0"/>
            <w:sz w:val="24"/>
            <w:lang w:eastAsia="et-EE"/>
            <w14:ligatures w14:val="none"/>
          </w:rPr>
          <w:delText xml:space="preserve">, </w:delText>
        </w:r>
        <w:r w:rsidRPr="0086098F" w:rsidDel="00C66D2E">
          <w:rPr>
            <w:rFonts w:ascii="Times New Roman" w:eastAsia="Times New Roman" w:hAnsi="Times New Roman" w:cs="Times New Roman"/>
            <w:color w:val="000000"/>
            <w:kern w:val="0"/>
            <w:sz w:val="24"/>
            <w:lang w:eastAsia="et-EE"/>
            <w14:ligatures w14:val="none"/>
          </w:rPr>
          <w:delText>25. oktoober 2011,</w:delText>
        </w:r>
        <w:r w:rsidDel="00C66D2E">
          <w:rPr>
            <w:rFonts w:ascii="Times New Roman" w:eastAsia="Times New Roman" w:hAnsi="Times New Roman" w:cs="Times New Roman"/>
            <w:color w:val="000000"/>
            <w:kern w:val="0"/>
            <w:sz w:val="24"/>
            <w:lang w:eastAsia="et-EE"/>
            <w14:ligatures w14:val="none"/>
          </w:rPr>
          <w:delText xml:space="preserve"> </w:delText>
        </w:r>
      </w:del>
      <w:r w:rsidRPr="0086098F">
        <w:rPr>
          <w:rFonts w:ascii="Times New Roman" w:eastAsia="Times New Roman" w:hAnsi="Times New Roman" w:cs="Times New Roman"/>
          <w:color w:val="000000"/>
          <w:kern w:val="0"/>
          <w:sz w:val="24"/>
          <w:lang w:eastAsia="et-EE"/>
          <w14:ligatures w14:val="none"/>
        </w:rPr>
        <w:t xml:space="preserve">energia hulgimüügituru terviklikkuse ja läbipaistvuse </w:t>
      </w:r>
      <w:r w:rsidRPr="00574A74">
        <w:rPr>
          <w:rFonts w:ascii="Times New Roman" w:eastAsia="Times New Roman" w:hAnsi="Times New Roman" w:cs="Times New Roman"/>
          <w:color w:val="000000"/>
          <w:kern w:val="0"/>
          <w:sz w:val="24"/>
          <w:szCs w:val="24"/>
          <w:lang w:eastAsia="et-EE"/>
          <w14:ligatures w14:val="none"/>
        </w:rPr>
        <w:t>kohta</w:t>
      </w:r>
      <w:ins w:id="123" w:author="Merike Koppel - JUSTDIGI" w:date="2025-08-19T14:54:00Z" w16du:dateUtc="2025-08-19T11:54:00Z">
        <w:r w:rsidR="00574A74" w:rsidRPr="00574A74">
          <w:rPr>
            <w:rFonts w:ascii="Times New Roman" w:eastAsia="Times New Roman" w:hAnsi="Times New Roman" w:cs="Times New Roman"/>
            <w:color w:val="000000"/>
            <w:kern w:val="0"/>
            <w:sz w:val="24"/>
            <w:szCs w:val="24"/>
            <w:lang w:eastAsia="et-EE"/>
            <w14:ligatures w14:val="none"/>
          </w:rPr>
          <w:t xml:space="preserve"> </w:t>
        </w:r>
        <w:r w:rsidR="00574A74">
          <w:rPr>
            <w:rFonts w:ascii="Times New Roman" w:eastAsia="Times New Roman" w:hAnsi="Times New Roman" w:cs="Times New Roman"/>
            <w:color w:val="000000"/>
            <w:kern w:val="0"/>
            <w:sz w:val="24"/>
            <w:szCs w:val="24"/>
            <w:lang w:eastAsia="et-EE"/>
            <w14:ligatures w14:val="none"/>
          </w:rPr>
          <w:t>(</w:t>
        </w:r>
        <w:r w:rsidR="00574A74" w:rsidRPr="00574A74">
          <w:rPr>
            <w:rStyle w:val="Rhutus"/>
            <w:rFonts w:ascii="Times New Roman" w:hAnsi="Times New Roman" w:cs="Times New Roman"/>
            <w:i w:val="0"/>
            <w:iCs w:val="0"/>
            <w:color w:val="333333"/>
            <w:sz w:val="24"/>
            <w:szCs w:val="24"/>
            <w:shd w:val="clear" w:color="auto" w:fill="FFFFFF"/>
            <w:rPrChange w:id="124" w:author="Merike Koppel - JUSTDIGI" w:date="2025-08-19T14:54:00Z" w16du:dateUtc="2025-08-19T11:54:00Z">
              <w:rPr>
                <w:rStyle w:val="Rhutus"/>
                <w:rFonts w:ascii="Roboto" w:hAnsi="Roboto"/>
                <w:color w:val="333333"/>
                <w:sz w:val="21"/>
                <w:szCs w:val="21"/>
                <w:shd w:val="clear" w:color="auto" w:fill="FFFFFF"/>
              </w:rPr>
            </w:rPrChange>
          </w:rPr>
          <w:t xml:space="preserve">ELT L 326, </w:t>
        </w:r>
        <w:r w:rsidR="00574A74">
          <w:rPr>
            <w:rStyle w:val="Rhutus"/>
            <w:rFonts w:ascii="Times New Roman" w:hAnsi="Times New Roman" w:cs="Times New Roman"/>
            <w:i w:val="0"/>
            <w:iCs w:val="0"/>
            <w:color w:val="333333"/>
            <w:sz w:val="24"/>
            <w:szCs w:val="24"/>
            <w:shd w:val="clear" w:color="auto" w:fill="FFFFFF"/>
          </w:rPr>
          <w:t>0</w:t>
        </w:r>
        <w:r w:rsidR="00574A74" w:rsidRPr="00574A74">
          <w:rPr>
            <w:rStyle w:val="Rhutus"/>
            <w:rFonts w:ascii="Times New Roman" w:hAnsi="Times New Roman" w:cs="Times New Roman"/>
            <w:i w:val="0"/>
            <w:iCs w:val="0"/>
            <w:color w:val="333333"/>
            <w:sz w:val="24"/>
            <w:szCs w:val="24"/>
            <w:shd w:val="clear" w:color="auto" w:fill="FFFFFF"/>
            <w:rPrChange w:id="125" w:author="Merike Koppel - JUSTDIGI" w:date="2025-08-19T14:54:00Z" w16du:dateUtc="2025-08-19T11:54:00Z">
              <w:rPr>
                <w:rStyle w:val="Rhutus"/>
                <w:rFonts w:ascii="Roboto" w:hAnsi="Roboto"/>
                <w:color w:val="333333"/>
                <w:sz w:val="21"/>
                <w:szCs w:val="21"/>
                <w:shd w:val="clear" w:color="auto" w:fill="FFFFFF"/>
              </w:rPr>
            </w:rPrChange>
          </w:rPr>
          <w:t xml:space="preserve">8.12.2011, </w:t>
        </w:r>
        <w:r w:rsidR="00574A74">
          <w:rPr>
            <w:rStyle w:val="Rhutus"/>
            <w:rFonts w:ascii="Times New Roman" w:hAnsi="Times New Roman" w:cs="Times New Roman"/>
            <w:i w:val="0"/>
            <w:iCs w:val="0"/>
            <w:color w:val="333333"/>
            <w:sz w:val="24"/>
            <w:szCs w:val="24"/>
            <w:shd w:val="clear" w:color="auto" w:fill="FFFFFF"/>
          </w:rPr>
          <w:t>lk</w:t>
        </w:r>
        <w:r w:rsidR="00574A74" w:rsidRPr="00574A74">
          <w:rPr>
            <w:rStyle w:val="Rhutus"/>
            <w:rFonts w:ascii="Times New Roman" w:hAnsi="Times New Roman" w:cs="Times New Roman"/>
            <w:i w:val="0"/>
            <w:iCs w:val="0"/>
            <w:color w:val="333333"/>
            <w:sz w:val="24"/>
            <w:szCs w:val="24"/>
            <w:shd w:val="clear" w:color="auto" w:fill="FFFFFF"/>
            <w:rPrChange w:id="126" w:author="Merike Koppel - JUSTDIGI" w:date="2025-08-19T14:54:00Z" w16du:dateUtc="2025-08-19T11:54:00Z">
              <w:rPr>
                <w:rStyle w:val="Rhutus"/>
                <w:rFonts w:ascii="Roboto" w:hAnsi="Roboto"/>
                <w:color w:val="333333"/>
                <w:sz w:val="21"/>
                <w:szCs w:val="21"/>
                <w:shd w:val="clear" w:color="auto" w:fill="FFFFFF"/>
              </w:rPr>
            </w:rPrChange>
          </w:rPr>
          <w:t xml:space="preserve"> 1–16</w:t>
        </w:r>
        <w:r w:rsidR="00574A74">
          <w:rPr>
            <w:rStyle w:val="Rhutus"/>
            <w:rFonts w:ascii="Times New Roman" w:hAnsi="Times New Roman" w:cs="Times New Roman"/>
            <w:i w:val="0"/>
            <w:iCs w:val="0"/>
            <w:color w:val="333333"/>
            <w:sz w:val="24"/>
            <w:szCs w:val="24"/>
            <w:shd w:val="clear" w:color="auto" w:fill="FFFFFF"/>
          </w:rPr>
          <w:t>)</w:t>
        </w:r>
      </w:ins>
      <w:commentRangeStart w:id="127"/>
      <w:del w:id="128" w:author="Merike Koppel - JUSTDIGI" w:date="2025-08-19T14:55:00Z" w16du:dateUtc="2025-08-19T11:55:00Z">
        <w:r w:rsidDel="00853F5D">
          <w:rPr>
            <w:rFonts w:ascii="Times New Roman" w:eastAsia="Times New Roman" w:hAnsi="Times New Roman" w:cs="Times New Roman"/>
            <w:color w:val="000000"/>
            <w:kern w:val="0"/>
            <w:sz w:val="24"/>
            <w:lang w:eastAsia="et-EE"/>
            <w14:ligatures w14:val="none"/>
          </w:rPr>
          <w:delText xml:space="preserve">, </w:delText>
        </w:r>
      </w:del>
      <w:commentRangeEnd w:id="127"/>
      <w:r w:rsidR="005227E7">
        <w:rPr>
          <w:rStyle w:val="Kommentaariviide"/>
        </w:rPr>
        <w:commentReference w:id="127"/>
      </w:r>
      <w:r>
        <w:rPr>
          <w:rFonts w:ascii="Times New Roman" w:eastAsia="Times New Roman" w:hAnsi="Times New Roman" w:cs="Times New Roman"/>
          <w:color w:val="000000"/>
          <w:kern w:val="0"/>
          <w:sz w:val="24"/>
          <w:lang w:eastAsia="et-EE"/>
          <w14:ligatures w14:val="none"/>
        </w:rPr>
        <w:t>“;</w:t>
      </w:r>
    </w:p>
    <w:p w14:paraId="23828613" w14:textId="77777777" w:rsidR="00784F5C" w:rsidRDefault="00784F5C" w:rsidP="00784F5C">
      <w:pPr>
        <w:spacing w:after="5" w:line="271" w:lineRule="auto"/>
        <w:ind w:left="10"/>
        <w:jc w:val="both"/>
        <w:rPr>
          <w:rFonts w:ascii="Times New Roman" w:eastAsia="Times New Roman" w:hAnsi="Times New Roman" w:cs="Times New Roman"/>
          <w:b/>
          <w:bCs/>
          <w:kern w:val="0"/>
          <w:sz w:val="24"/>
          <w:lang w:eastAsia="et-EE"/>
          <w14:ligatures w14:val="none"/>
        </w:rPr>
      </w:pPr>
    </w:p>
    <w:p w14:paraId="615E4983" w14:textId="77777777" w:rsidR="00784F5C"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r>
        <w:rPr>
          <w:rFonts w:ascii="Times New Roman" w:eastAsia="Times New Roman" w:hAnsi="Times New Roman" w:cs="Times New Roman"/>
          <w:b/>
          <w:bCs/>
          <w:kern w:val="0"/>
          <w:sz w:val="24"/>
          <w:lang w:eastAsia="et-EE"/>
          <w14:ligatures w14:val="none"/>
        </w:rPr>
        <w:t>26</w:t>
      </w:r>
      <w:r w:rsidRPr="007E7FA0">
        <w:rPr>
          <w:rFonts w:ascii="Times New Roman" w:eastAsia="Times New Roman" w:hAnsi="Times New Roman" w:cs="Times New Roman"/>
          <w:b/>
          <w:bCs/>
          <w:kern w:val="0"/>
          <w:sz w:val="24"/>
          <w:lang w:eastAsia="et-EE"/>
          <w14:ligatures w14:val="none"/>
        </w:rPr>
        <w:t>)</w:t>
      </w:r>
      <w:r>
        <w:rPr>
          <w:rFonts w:ascii="Times New Roman" w:eastAsia="Times New Roman" w:hAnsi="Times New Roman" w:cs="Times New Roman"/>
          <w:b/>
          <w:bCs/>
          <w:kern w:val="0"/>
          <w:sz w:val="24"/>
          <w:lang w:eastAsia="et-EE"/>
          <w14:ligatures w14:val="none"/>
        </w:rPr>
        <w:t xml:space="preserve"> </w:t>
      </w:r>
      <w:r w:rsidRPr="00C66A4E">
        <w:rPr>
          <w:rFonts w:ascii="Times New Roman" w:eastAsia="Times New Roman" w:hAnsi="Times New Roman" w:cs="Times New Roman"/>
          <w:kern w:val="0"/>
          <w:sz w:val="24"/>
          <w:lang w:eastAsia="et-EE"/>
          <w14:ligatures w14:val="none"/>
        </w:rPr>
        <w:t>paragrahvi</w:t>
      </w:r>
      <w:r>
        <w:rPr>
          <w:rFonts w:ascii="Times New Roman" w:eastAsia="Times New Roman" w:hAnsi="Times New Roman" w:cs="Times New Roman"/>
          <w:kern w:val="0"/>
          <w:sz w:val="24"/>
          <w:lang w:eastAsia="et-EE"/>
          <w14:ligatures w14:val="none"/>
        </w:rPr>
        <w:t xml:space="preserve"> 93 lõiget 6 täiendatakse punktiga 8</w:t>
      </w:r>
      <w:r w:rsidRPr="00C66A4E">
        <w:rPr>
          <w:rFonts w:ascii="Times New Roman" w:eastAsia="Times New Roman" w:hAnsi="Times New Roman" w:cs="Times New Roman"/>
          <w:kern w:val="0"/>
          <w:sz w:val="24"/>
          <w:vertAlign w:val="superscript"/>
          <w:lang w:eastAsia="et-EE"/>
          <w14:ligatures w14:val="none"/>
        </w:rPr>
        <w:t>1</w:t>
      </w:r>
      <w:r>
        <w:rPr>
          <w:rFonts w:ascii="Times New Roman" w:eastAsia="Times New Roman" w:hAnsi="Times New Roman" w:cs="Times New Roman"/>
          <w:kern w:val="0"/>
          <w:sz w:val="24"/>
          <w:lang w:eastAsia="et-EE"/>
          <w14:ligatures w14:val="none"/>
        </w:rPr>
        <w:t xml:space="preserve"> järgmises sõnastuses:</w:t>
      </w:r>
    </w:p>
    <w:p w14:paraId="793712C8" w14:textId="77777777" w:rsidR="00784F5C" w:rsidRDefault="00784F5C" w:rsidP="00784F5C">
      <w:pPr>
        <w:spacing w:after="5" w:line="271" w:lineRule="auto"/>
        <w:jc w:val="both"/>
        <w:rPr>
          <w:rFonts w:ascii="Times New Roman" w:eastAsia="Times New Roman" w:hAnsi="Times New Roman" w:cs="Times New Roman"/>
          <w:sz w:val="24"/>
          <w:szCs w:val="24"/>
          <w:lang w:eastAsia="et-EE"/>
        </w:rPr>
      </w:pPr>
      <w:r w:rsidRPr="3F795058">
        <w:rPr>
          <w:rFonts w:ascii="Times New Roman" w:eastAsia="Times New Roman" w:hAnsi="Times New Roman" w:cs="Times New Roman"/>
          <w:kern w:val="0"/>
          <w:sz w:val="24"/>
          <w:szCs w:val="24"/>
          <w:lang w:eastAsia="et-EE"/>
          <w14:ligatures w14:val="none"/>
        </w:rPr>
        <w:t>„8</w:t>
      </w:r>
      <w:r w:rsidRPr="3F795058">
        <w:rPr>
          <w:rFonts w:ascii="Times New Roman" w:eastAsia="Times New Roman" w:hAnsi="Times New Roman" w:cs="Times New Roman"/>
          <w:kern w:val="0"/>
          <w:sz w:val="24"/>
          <w:szCs w:val="24"/>
          <w:vertAlign w:val="superscript"/>
          <w:lang w:eastAsia="et-EE"/>
          <w14:ligatures w14:val="none"/>
        </w:rPr>
        <w:t>1</w:t>
      </w:r>
      <w:r w:rsidRPr="3F795058">
        <w:rPr>
          <w:rFonts w:ascii="Times New Roman" w:eastAsia="Times New Roman" w:hAnsi="Times New Roman" w:cs="Times New Roman"/>
          <w:kern w:val="0"/>
          <w:sz w:val="24"/>
          <w:szCs w:val="24"/>
          <w:lang w:eastAsia="et-EE"/>
          <w14:ligatures w14:val="none"/>
        </w:rPr>
        <w:t>) kontrollib, kas käesoleva seaduse § 44 lõikes 1</w:t>
      </w:r>
      <w:r w:rsidRPr="3F795058">
        <w:rPr>
          <w:rFonts w:ascii="Times New Roman" w:eastAsia="Times New Roman" w:hAnsi="Times New Roman" w:cs="Times New Roman"/>
          <w:kern w:val="0"/>
          <w:sz w:val="24"/>
          <w:szCs w:val="24"/>
          <w:vertAlign w:val="superscript"/>
          <w:lang w:eastAsia="et-EE"/>
          <w14:ligatures w14:val="none"/>
        </w:rPr>
        <w:t>1</w:t>
      </w:r>
      <w:r w:rsidRPr="3F795058">
        <w:rPr>
          <w:rFonts w:ascii="Times New Roman" w:eastAsia="Times New Roman" w:hAnsi="Times New Roman" w:cs="Times New Roman"/>
          <w:kern w:val="0"/>
          <w:sz w:val="24"/>
          <w:szCs w:val="24"/>
          <w:lang w:eastAsia="et-EE"/>
          <w14:ligatures w14:val="none"/>
        </w:rPr>
        <w:t xml:space="preserve"> nimetatud riskimaandusstrateegia on kasutusele võetu</w:t>
      </w:r>
      <w:r w:rsidRPr="005227E7">
        <w:rPr>
          <w:rFonts w:ascii="Times New Roman" w:eastAsia="Times New Roman" w:hAnsi="Times New Roman" w:cs="Times New Roman"/>
          <w:kern w:val="0"/>
          <w:sz w:val="24"/>
          <w:szCs w:val="24"/>
          <w:lang w:eastAsia="et-EE"/>
          <w14:ligatures w14:val="none"/>
        </w:rPr>
        <w:t>d</w:t>
      </w:r>
      <w:r w:rsidRPr="005227E7">
        <w:rPr>
          <w:rFonts w:ascii="Times New Roman" w:eastAsiaTheme="minorEastAsia" w:hAnsi="Times New Roman" w:cs="Times New Roman"/>
          <w:sz w:val="24"/>
          <w:szCs w:val="24"/>
          <w:lang w:eastAsia="et-EE"/>
          <w:rPrChange w:id="129" w:author="Merike Koppel - JUSTDIGI" w:date="2025-08-21T12:26:00Z" w16du:dateUtc="2025-08-21T09:26:00Z">
            <w:rPr>
              <w:rFonts w:eastAsiaTheme="minorEastAsia"/>
              <w:sz w:val="24"/>
              <w:szCs w:val="24"/>
              <w:lang w:eastAsia="et-EE"/>
            </w:rPr>
          </w:rPrChange>
        </w:rPr>
        <w:t>;“;</w:t>
      </w:r>
    </w:p>
    <w:p w14:paraId="50D88DF2" w14:textId="77777777" w:rsidR="00784F5C" w:rsidRPr="00C66A4E" w:rsidRDefault="00784F5C" w:rsidP="00784F5C">
      <w:pPr>
        <w:spacing w:after="5" w:line="271" w:lineRule="auto"/>
        <w:ind w:left="10"/>
        <w:jc w:val="both"/>
        <w:rPr>
          <w:rFonts w:ascii="Times New Roman" w:eastAsia="Times New Roman" w:hAnsi="Times New Roman" w:cs="Times New Roman"/>
          <w:sz w:val="24"/>
          <w:szCs w:val="24"/>
          <w:lang w:eastAsia="et-EE"/>
        </w:rPr>
      </w:pPr>
    </w:p>
    <w:p w14:paraId="1ECA7088" w14:textId="77777777" w:rsidR="00784F5C" w:rsidRPr="005D26BC" w:rsidRDefault="00784F5C" w:rsidP="00784F5C">
      <w:pPr>
        <w:spacing w:after="5" w:line="271" w:lineRule="auto"/>
        <w:ind w:left="10"/>
        <w:jc w:val="both"/>
        <w:rPr>
          <w:rFonts w:ascii="Times New Roman" w:eastAsia="Times New Roman" w:hAnsi="Times New Roman" w:cs="Times New Roman"/>
          <w:kern w:val="0"/>
          <w:sz w:val="24"/>
          <w:lang w:eastAsia="et-EE"/>
          <w14:ligatures w14:val="none"/>
        </w:rPr>
      </w:pPr>
      <w:r>
        <w:rPr>
          <w:rFonts w:ascii="Times New Roman" w:eastAsia="Times New Roman" w:hAnsi="Times New Roman" w:cs="Times New Roman"/>
          <w:b/>
          <w:bCs/>
          <w:kern w:val="0"/>
          <w:sz w:val="24"/>
          <w:lang w:eastAsia="et-EE"/>
          <w14:ligatures w14:val="none"/>
        </w:rPr>
        <w:t xml:space="preserve">27) </w:t>
      </w:r>
      <w:r w:rsidRPr="005D26BC">
        <w:rPr>
          <w:rFonts w:ascii="Times New Roman" w:eastAsia="Times New Roman" w:hAnsi="Times New Roman" w:cs="Times New Roman"/>
          <w:kern w:val="0"/>
          <w:sz w:val="24"/>
          <w:lang w:eastAsia="et-EE"/>
          <w14:ligatures w14:val="none"/>
        </w:rPr>
        <w:t>paragrahvi 93 lõike 6 punkt 22</w:t>
      </w:r>
      <w:r w:rsidRPr="005D26BC">
        <w:rPr>
          <w:rFonts w:ascii="Times New Roman" w:eastAsia="Times New Roman" w:hAnsi="Times New Roman" w:cs="Times New Roman"/>
          <w:kern w:val="0"/>
          <w:sz w:val="24"/>
          <w:vertAlign w:val="superscript"/>
          <w:lang w:eastAsia="et-EE"/>
          <w14:ligatures w14:val="none"/>
        </w:rPr>
        <w:t xml:space="preserve">1 </w:t>
      </w:r>
      <w:r w:rsidRPr="005D26BC">
        <w:rPr>
          <w:rFonts w:ascii="Times New Roman" w:eastAsia="Times New Roman" w:hAnsi="Times New Roman" w:cs="Times New Roman"/>
          <w:kern w:val="0"/>
          <w:sz w:val="24"/>
          <w:lang w:eastAsia="et-EE"/>
          <w14:ligatures w14:val="none"/>
        </w:rPr>
        <w:t>muudetakse ja sõnastatakse järgmiselt:</w:t>
      </w:r>
      <w:r>
        <w:rPr>
          <w:rFonts w:ascii="Times New Roman" w:eastAsia="Times New Roman" w:hAnsi="Times New Roman" w:cs="Times New Roman"/>
          <w:kern w:val="0"/>
          <w:sz w:val="24"/>
          <w:lang w:eastAsia="et-EE"/>
          <w14:ligatures w14:val="none"/>
        </w:rPr>
        <w:t xml:space="preserve"> </w:t>
      </w:r>
    </w:p>
    <w:p w14:paraId="574BCF4C" w14:textId="2633162C" w:rsidR="00784F5C" w:rsidRDefault="00784F5C" w:rsidP="00784F5C">
      <w:pPr>
        <w:spacing w:after="5" w:line="271" w:lineRule="auto"/>
        <w:jc w:val="both"/>
        <w:rPr>
          <w:rFonts w:ascii="Times New Roman" w:eastAsia="Times New Roman" w:hAnsi="Times New Roman" w:cs="Times New Roman"/>
          <w:kern w:val="0"/>
          <w:sz w:val="24"/>
          <w:szCs w:val="24"/>
          <w:lang w:eastAsia="et-EE"/>
          <w14:ligatures w14:val="none"/>
        </w:rPr>
      </w:pPr>
      <w:r w:rsidRPr="142B2B03">
        <w:rPr>
          <w:rFonts w:ascii="Times New Roman" w:eastAsia="Times New Roman" w:hAnsi="Times New Roman" w:cs="Times New Roman"/>
          <w:kern w:val="0"/>
          <w:sz w:val="24"/>
          <w:szCs w:val="24"/>
          <w:lang w:eastAsia="et-EE"/>
          <w14:ligatures w14:val="none"/>
        </w:rPr>
        <w:t>„22</w:t>
      </w:r>
      <w:r w:rsidRPr="142B2B03">
        <w:rPr>
          <w:rFonts w:ascii="Times New Roman" w:eastAsia="Times New Roman" w:hAnsi="Times New Roman" w:cs="Times New Roman"/>
          <w:kern w:val="0"/>
          <w:sz w:val="24"/>
          <w:szCs w:val="24"/>
          <w:vertAlign w:val="superscript"/>
          <w:lang w:eastAsia="et-EE"/>
          <w14:ligatures w14:val="none"/>
        </w:rPr>
        <w:t>1</w:t>
      </w:r>
      <w:r w:rsidRPr="142B2B03">
        <w:rPr>
          <w:rFonts w:ascii="Times New Roman" w:eastAsia="Times New Roman" w:hAnsi="Times New Roman" w:cs="Times New Roman"/>
          <w:kern w:val="0"/>
          <w:sz w:val="24"/>
          <w:szCs w:val="24"/>
          <w:lang w:eastAsia="et-EE"/>
          <w14:ligatures w14:val="none"/>
        </w:rPr>
        <w:t xml:space="preserve">) jälgib, et </w:t>
      </w:r>
      <w:commentRangeStart w:id="130"/>
      <w:ins w:id="131" w:author="Merike Koppel - JUSTDIGI" w:date="2025-08-19T17:27:00Z" w16du:dateUtc="2025-08-19T14:27:00Z">
        <w:r w:rsidR="002C5E00">
          <w:rPr>
            <w:rFonts w:ascii="Times New Roman" w:eastAsia="Times New Roman" w:hAnsi="Times New Roman" w:cs="Times New Roman"/>
            <w:kern w:val="0"/>
            <w:sz w:val="24"/>
            <w:szCs w:val="24"/>
            <w:lang w:eastAsia="et-EE"/>
            <w14:ligatures w14:val="none"/>
          </w:rPr>
          <w:t xml:space="preserve">turuosalised ei seaks </w:t>
        </w:r>
      </w:ins>
      <w:commentRangeEnd w:id="130"/>
      <w:ins w:id="132" w:author="Merike Koppel - JUSTDIGI" w:date="2025-08-19T17:28:00Z" w16du:dateUtc="2025-08-19T14:28:00Z">
        <w:r w:rsidR="002C5E00">
          <w:rPr>
            <w:rStyle w:val="Kommentaariviide"/>
          </w:rPr>
          <w:commentReference w:id="130"/>
        </w:r>
      </w:ins>
      <w:r w:rsidRPr="142B2B03">
        <w:rPr>
          <w:rFonts w:ascii="Times New Roman" w:eastAsia="Times New Roman" w:hAnsi="Times New Roman" w:cs="Times New Roman"/>
          <w:kern w:val="0"/>
          <w:sz w:val="24"/>
          <w:szCs w:val="24"/>
          <w:lang w:eastAsia="et-EE"/>
          <w14:ligatures w14:val="none"/>
        </w:rPr>
        <w:t>omatoodetud elektrienergia tarbimisele, hajutatud energiatootmisele ja selle võrguga ühendamisele, energiajagamisele</w:t>
      </w:r>
      <w:ins w:id="133" w:author="Merike Koppel - JUSTDIGI" w:date="2025-08-19T17:27:00Z" w16du:dateUtc="2025-08-19T14:27:00Z">
        <w:r w:rsidR="00B23277">
          <w:rPr>
            <w:rFonts w:ascii="Times New Roman" w:eastAsia="Times New Roman" w:hAnsi="Times New Roman" w:cs="Times New Roman"/>
            <w:kern w:val="0"/>
            <w:sz w:val="24"/>
            <w:szCs w:val="24"/>
            <w:lang w:eastAsia="et-EE"/>
            <w14:ligatures w14:val="none"/>
          </w:rPr>
          <w:t xml:space="preserve"> ning</w:t>
        </w:r>
      </w:ins>
      <w:del w:id="134" w:author="Merike Koppel - JUSTDIGI" w:date="2025-08-19T17:27:00Z" w16du:dateUtc="2025-08-19T14:27:00Z">
        <w:r w:rsidRPr="142B2B03" w:rsidDel="00B23277">
          <w:rPr>
            <w:rFonts w:ascii="Times New Roman" w:eastAsia="Times New Roman" w:hAnsi="Times New Roman" w:cs="Times New Roman"/>
            <w:kern w:val="0"/>
            <w:sz w:val="24"/>
            <w:szCs w:val="24"/>
            <w:lang w:eastAsia="et-EE"/>
            <w14:ligatures w14:val="none"/>
          </w:rPr>
          <w:delText>,</w:delText>
        </w:r>
      </w:del>
      <w:r w:rsidRPr="142B2B03">
        <w:rPr>
          <w:rFonts w:ascii="Times New Roman" w:eastAsia="Times New Roman" w:hAnsi="Times New Roman" w:cs="Times New Roman"/>
          <w:kern w:val="0"/>
          <w:sz w:val="24"/>
          <w:szCs w:val="24"/>
          <w:lang w:eastAsia="et-EE"/>
          <w14:ligatures w14:val="none"/>
        </w:rPr>
        <w:t xml:space="preserve"> taastuvenergia- ja energiakogukondade arendamisele </w:t>
      </w:r>
      <w:del w:id="135" w:author="Merike Koppel - JUSTDIGI" w:date="2025-08-19T17:27:00Z" w16du:dateUtc="2025-08-19T14:27:00Z">
        <w:r w:rsidRPr="142B2B03" w:rsidDel="002C5E00">
          <w:rPr>
            <w:rFonts w:ascii="Times New Roman" w:eastAsia="Times New Roman" w:hAnsi="Times New Roman" w:cs="Times New Roman"/>
            <w:kern w:val="0"/>
            <w:sz w:val="24"/>
            <w:szCs w:val="24"/>
            <w:lang w:eastAsia="et-EE"/>
            <w14:ligatures w14:val="none"/>
          </w:rPr>
          <w:delText xml:space="preserve">ei seataks turuosaliste poolt </w:delText>
        </w:r>
      </w:del>
      <w:r w:rsidRPr="142B2B03">
        <w:rPr>
          <w:rFonts w:ascii="Times New Roman" w:eastAsia="Times New Roman" w:hAnsi="Times New Roman" w:cs="Times New Roman"/>
          <w:kern w:val="0"/>
          <w:sz w:val="24"/>
          <w:szCs w:val="24"/>
          <w:lang w:eastAsia="et-EE"/>
          <w14:ligatures w14:val="none"/>
        </w:rPr>
        <w:t>takistusi ega piiranguid;“;</w:t>
      </w:r>
    </w:p>
    <w:p w14:paraId="125C71CD" w14:textId="77777777" w:rsidR="00784F5C" w:rsidRDefault="00784F5C" w:rsidP="00784F5C">
      <w:pPr>
        <w:spacing w:after="5" w:line="271" w:lineRule="auto"/>
        <w:jc w:val="both"/>
        <w:rPr>
          <w:rFonts w:ascii="Times New Roman" w:eastAsia="Times New Roman" w:hAnsi="Times New Roman" w:cs="Times New Roman"/>
          <w:kern w:val="0"/>
          <w:sz w:val="24"/>
          <w:szCs w:val="24"/>
          <w:lang w:eastAsia="et-EE"/>
          <w14:ligatures w14:val="none"/>
        </w:rPr>
      </w:pPr>
    </w:p>
    <w:p w14:paraId="07B242ED" w14:textId="77777777" w:rsidR="00AB4F38" w:rsidRDefault="00AB4F38" w:rsidP="00784F5C">
      <w:pPr>
        <w:spacing w:after="5" w:line="271" w:lineRule="auto"/>
        <w:jc w:val="both"/>
        <w:rPr>
          <w:rFonts w:ascii="Times New Roman" w:eastAsia="Times New Roman" w:hAnsi="Times New Roman" w:cs="Times New Roman"/>
          <w:kern w:val="0"/>
          <w:sz w:val="24"/>
          <w:szCs w:val="24"/>
          <w:lang w:eastAsia="et-EE"/>
          <w14:ligatures w14:val="none"/>
        </w:rPr>
      </w:pPr>
    </w:p>
    <w:p w14:paraId="6C974163" w14:textId="77777777" w:rsidR="00AB4F38" w:rsidRDefault="00AB4F38" w:rsidP="00784F5C">
      <w:pPr>
        <w:spacing w:after="5" w:line="271" w:lineRule="auto"/>
        <w:jc w:val="both"/>
        <w:rPr>
          <w:rFonts w:ascii="Times New Roman" w:eastAsia="Times New Roman" w:hAnsi="Times New Roman" w:cs="Times New Roman"/>
          <w:kern w:val="0"/>
          <w:sz w:val="24"/>
          <w:szCs w:val="24"/>
          <w:lang w:eastAsia="et-EE"/>
          <w14:ligatures w14:val="none"/>
        </w:rPr>
      </w:pPr>
    </w:p>
    <w:p w14:paraId="7F867B1E" w14:textId="77777777" w:rsidR="00784F5C" w:rsidRDefault="00784F5C" w:rsidP="00784F5C">
      <w:pPr>
        <w:spacing w:after="0"/>
        <w:jc w:val="both"/>
        <w:rPr>
          <w:rFonts w:ascii="Times New Roman" w:eastAsia="Times New Roman" w:hAnsi="Times New Roman" w:cs="Times New Roman"/>
          <w:b/>
          <w:bCs/>
          <w:color w:val="000000"/>
          <w:kern w:val="0"/>
          <w:sz w:val="24"/>
          <w:lang w:eastAsia="et-EE"/>
          <w14:ligatures w14:val="none"/>
        </w:rPr>
      </w:pPr>
      <w:r>
        <w:rPr>
          <w:rFonts w:ascii="Times New Roman" w:eastAsia="Times New Roman" w:hAnsi="Times New Roman" w:cs="Times New Roman"/>
          <w:b/>
          <w:bCs/>
          <w:kern w:val="0"/>
          <w:sz w:val="24"/>
          <w:szCs w:val="24"/>
          <w:lang w:eastAsia="et-EE"/>
          <w14:ligatures w14:val="none"/>
        </w:rPr>
        <w:t>28</w:t>
      </w:r>
      <w:r w:rsidRPr="00301DF3">
        <w:rPr>
          <w:rFonts w:ascii="Times New Roman" w:eastAsia="Times New Roman" w:hAnsi="Times New Roman" w:cs="Times New Roman"/>
          <w:b/>
          <w:bCs/>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 </w:t>
      </w:r>
      <w:r w:rsidRPr="002A0DF9">
        <w:rPr>
          <w:rFonts w:ascii="Times New Roman" w:eastAsia="Times New Roman" w:hAnsi="Times New Roman" w:cs="Times New Roman"/>
          <w:color w:val="000000"/>
          <w:kern w:val="0"/>
          <w:sz w:val="24"/>
          <w:lang w:eastAsia="et-EE"/>
          <w14:ligatures w14:val="none"/>
        </w:rPr>
        <w:t>paragrahvi 93</w:t>
      </w:r>
      <w:r>
        <w:rPr>
          <w:rFonts w:ascii="Times New Roman" w:eastAsia="Times New Roman" w:hAnsi="Times New Roman" w:cs="Times New Roman"/>
          <w:b/>
          <w:bCs/>
          <w:color w:val="000000"/>
          <w:kern w:val="0"/>
          <w:sz w:val="24"/>
          <w:lang w:eastAsia="et-EE"/>
          <w14:ligatures w14:val="none"/>
        </w:rPr>
        <w:t xml:space="preserve"> </w:t>
      </w:r>
      <w:r w:rsidRPr="002A0DF9">
        <w:rPr>
          <w:rFonts w:ascii="Times New Roman" w:eastAsia="Times New Roman" w:hAnsi="Times New Roman" w:cs="Times New Roman"/>
          <w:color w:val="000000"/>
          <w:kern w:val="0"/>
          <w:sz w:val="24"/>
          <w:lang w:eastAsia="et-EE"/>
          <w14:ligatures w14:val="none"/>
        </w:rPr>
        <w:t>täiendatakse lõikega 12 järgmises sõnastuses:</w:t>
      </w:r>
    </w:p>
    <w:p w14:paraId="652E3032" w14:textId="1EA2FA95"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color w:val="000000"/>
          <w:kern w:val="0"/>
          <w:sz w:val="24"/>
          <w:lang w:eastAsia="et-EE"/>
          <w14:ligatures w14:val="none"/>
        </w:rPr>
        <w:t>„(12) Konkurentsiametil</w:t>
      </w:r>
      <w:r w:rsidRPr="0010230C">
        <w:rPr>
          <w:rFonts w:ascii="Times New Roman" w:eastAsia="Times New Roman" w:hAnsi="Times New Roman" w:cs="Times New Roman"/>
          <w:color w:val="000000"/>
          <w:kern w:val="0"/>
          <w:sz w:val="24"/>
          <w:lang w:eastAsia="et-EE"/>
          <w14:ligatures w14:val="none"/>
        </w:rPr>
        <w:t xml:space="preserve"> on Euroopa Parlamendi ja nõukogu määruse (EL) </w:t>
      </w:r>
      <w:r>
        <w:rPr>
          <w:rFonts w:ascii="Times New Roman" w:eastAsia="Times New Roman" w:hAnsi="Times New Roman" w:cs="Times New Roman"/>
          <w:color w:val="000000"/>
          <w:kern w:val="0"/>
          <w:sz w:val="24"/>
          <w:lang w:eastAsia="et-EE"/>
          <w14:ligatures w14:val="none"/>
        </w:rPr>
        <w:t>1227</w:t>
      </w:r>
      <w:r w:rsidRPr="0010230C">
        <w:rPr>
          <w:rFonts w:ascii="Times New Roman" w:eastAsia="Times New Roman" w:hAnsi="Times New Roman" w:cs="Times New Roman"/>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2011</w:t>
      </w:r>
      <w:r w:rsidRPr="0010230C">
        <w:rPr>
          <w:rFonts w:ascii="Times New Roman" w:eastAsia="Times New Roman" w:hAnsi="Times New Roman" w:cs="Times New Roman"/>
          <w:color w:val="000000"/>
          <w:kern w:val="0"/>
          <w:sz w:val="24"/>
          <w:lang w:eastAsia="et-EE"/>
          <w14:ligatures w14:val="none"/>
        </w:rPr>
        <w:t xml:space="preserve"> nõuete </w:t>
      </w:r>
      <w:del w:id="136" w:author="Merike Koppel - JUSTDIGI" w:date="2025-08-19T17:29:00Z" w16du:dateUtc="2025-08-19T14:29:00Z">
        <w:r w:rsidRPr="0010230C" w:rsidDel="006E646A">
          <w:rPr>
            <w:rFonts w:ascii="Times New Roman" w:eastAsia="Times New Roman" w:hAnsi="Times New Roman" w:cs="Times New Roman"/>
            <w:color w:val="000000"/>
            <w:kern w:val="0"/>
            <w:sz w:val="24"/>
            <w:lang w:eastAsia="et-EE"/>
            <w14:ligatures w14:val="none"/>
          </w:rPr>
          <w:delText xml:space="preserve">kohase </w:delText>
        </w:r>
      </w:del>
      <w:r w:rsidRPr="0010230C">
        <w:rPr>
          <w:rFonts w:ascii="Times New Roman" w:eastAsia="Times New Roman" w:hAnsi="Times New Roman" w:cs="Times New Roman"/>
          <w:color w:val="000000"/>
          <w:kern w:val="0"/>
          <w:sz w:val="24"/>
          <w:lang w:eastAsia="et-EE"/>
          <w14:ligatures w14:val="none"/>
        </w:rPr>
        <w:t>täitmise üle järelevalve teostamisel lisaks käesoleva paragrahvi lõike</w:t>
      </w:r>
      <w:r>
        <w:rPr>
          <w:rFonts w:ascii="Times New Roman" w:eastAsia="Times New Roman" w:hAnsi="Times New Roman" w:cs="Times New Roman"/>
          <w:color w:val="000000"/>
          <w:kern w:val="0"/>
          <w:sz w:val="24"/>
          <w:lang w:eastAsia="et-EE"/>
          <w14:ligatures w14:val="none"/>
        </w:rPr>
        <w:t>s</w:t>
      </w:r>
      <w:r w:rsidRPr="0010230C">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6</w:t>
      </w:r>
      <w:r w:rsidRPr="0010230C">
        <w:rPr>
          <w:rFonts w:ascii="Times New Roman" w:eastAsia="Times New Roman" w:hAnsi="Times New Roman" w:cs="Times New Roman"/>
          <w:color w:val="000000"/>
          <w:kern w:val="0"/>
          <w:sz w:val="24"/>
          <w:lang w:eastAsia="et-EE"/>
          <w14:ligatures w14:val="none"/>
        </w:rPr>
        <w:t xml:space="preserve"> sätestatule kõik nimetatud määruses sätestatud õigused. </w:t>
      </w:r>
      <w:r>
        <w:rPr>
          <w:rFonts w:ascii="Times New Roman" w:eastAsia="Times New Roman" w:hAnsi="Times New Roman" w:cs="Times New Roman"/>
          <w:color w:val="000000"/>
          <w:kern w:val="0"/>
          <w:sz w:val="24"/>
          <w:lang w:eastAsia="et-EE"/>
          <w14:ligatures w14:val="none"/>
        </w:rPr>
        <w:t>Konkurentsiamet</w:t>
      </w:r>
      <w:r w:rsidRPr="0010230C">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 xml:space="preserve">võib </w:t>
      </w:r>
      <w:r w:rsidRPr="0010230C">
        <w:rPr>
          <w:rFonts w:ascii="Times New Roman" w:eastAsia="Times New Roman" w:hAnsi="Times New Roman" w:cs="Times New Roman"/>
          <w:color w:val="000000"/>
          <w:kern w:val="0"/>
          <w:sz w:val="24"/>
          <w:lang w:eastAsia="et-EE"/>
          <w14:ligatures w14:val="none"/>
        </w:rPr>
        <w:t>avalikusta</w:t>
      </w:r>
      <w:r>
        <w:rPr>
          <w:rFonts w:ascii="Times New Roman" w:eastAsia="Times New Roman" w:hAnsi="Times New Roman" w:cs="Times New Roman"/>
          <w:color w:val="000000"/>
          <w:kern w:val="0"/>
          <w:sz w:val="24"/>
          <w:lang w:eastAsia="et-EE"/>
          <w14:ligatures w14:val="none"/>
        </w:rPr>
        <w:t>da</w:t>
      </w:r>
      <w:r w:rsidRPr="0010230C">
        <w:rPr>
          <w:rFonts w:ascii="Times New Roman" w:eastAsia="Times New Roman" w:hAnsi="Times New Roman" w:cs="Times New Roman"/>
          <w:color w:val="000000"/>
          <w:kern w:val="0"/>
          <w:sz w:val="24"/>
          <w:lang w:eastAsia="et-EE"/>
          <w14:ligatures w14:val="none"/>
        </w:rPr>
        <w:t xml:space="preserve"> </w:t>
      </w:r>
      <w:ins w:id="137" w:author="Merike Koppel - JUSTDIGI" w:date="2025-08-21T12:27:00Z" w16du:dateUtc="2025-08-21T09:27:00Z">
        <w:r w:rsidR="000B6733">
          <w:rPr>
            <w:rFonts w:ascii="Times New Roman" w:eastAsia="Times New Roman" w:hAnsi="Times New Roman" w:cs="Times New Roman"/>
            <w:color w:val="000000"/>
            <w:kern w:val="0"/>
            <w:sz w:val="24"/>
            <w:lang w:eastAsia="et-EE"/>
            <w14:ligatures w14:val="none"/>
          </w:rPr>
          <w:t xml:space="preserve">teabe </w:t>
        </w:r>
      </w:ins>
      <w:r w:rsidRPr="0010230C">
        <w:rPr>
          <w:rFonts w:ascii="Times New Roman" w:eastAsia="Times New Roman" w:hAnsi="Times New Roman" w:cs="Times New Roman"/>
          <w:color w:val="000000"/>
          <w:kern w:val="0"/>
          <w:sz w:val="24"/>
          <w:lang w:eastAsia="et-EE"/>
          <w14:ligatures w14:val="none"/>
        </w:rPr>
        <w:t xml:space="preserve">nimetatud määruses sätestatud kohustuse rikkumise </w:t>
      </w:r>
      <w:del w:id="138" w:author="Merike Koppel - JUSTDIGI" w:date="2025-08-19T17:30:00Z" w16du:dateUtc="2025-08-19T14:30:00Z">
        <w:r w:rsidRPr="0010230C" w:rsidDel="009E6747">
          <w:rPr>
            <w:rFonts w:ascii="Times New Roman" w:eastAsia="Times New Roman" w:hAnsi="Times New Roman" w:cs="Times New Roman"/>
            <w:color w:val="000000"/>
            <w:kern w:val="0"/>
            <w:sz w:val="24"/>
            <w:lang w:eastAsia="et-EE"/>
            <w14:ligatures w14:val="none"/>
          </w:rPr>
          <w:delText>kohta</w:delText>
        </w:r>
      </w:del>
      <w:ins w:id="139" w:author="Merike Koppel - JUSTDIGI" w:date="2025-08-19T17:30:00Z" w16du:dateUtc="2025-08-19T14:30:00Z">
        <w:r w:rsidR="009E6747">
          <w:rPr>
            <w:rFonts w:ascii="Times New Roman" w:eastAsia="Times New Roman" w:hAnsi="Times New Roman" w:cs="Times New Roman"/>
            <w:color w:val="000000"/>
            <w:kern w:val="0"/>
            <w:sz w:val="24"/>
            <w:lang w:eastAsia="et-EE"/>
            <w14:ligatures w14:val="none"/>
          </w:rPr>
          <w:t>eest</w:t>
        </w:r>
      </w:ins>
      <w:r w:rsidRPr="0010230C">
        <w:rPr>
          <w:rFonts w:ascii="Times New Roman" w:eastAsia="Times New Roman" w:hAnsi="Times New Roman" w:cs="Times New Roman"/>
          <w:color w:val="000000"/>
          <w:kern w:val="0"/>
          <w:sz w:val="24"/>
          <w:lang w:eastAsia="et-EE"/>
          <w14:ligatures w14:val="none"/>
        </w:rPr>
        <w:t xml:space="preserve"> </w:t>
      </w:r>
      <w:r w:rsidRPr="00F06967">
        <w:rPr>
          <w:rFonts w:ascii="Times New Roman" w:eastAsia="Times New Roman" w:hAnsi="Times New Roman" w:cs="Times New Roman"/>
          <w:color w:val="000000"/>
          <w:kern w:val="0"/>
          <w:sz w:val="24"/>
          <w:lang w:eastAsia="et-EE"/>
          <w14:ligatures w14:val="none"/>
        </w:rPr>
        <w:t>määratud karistus</w:t>
      </w:r>
      <w:del w:id="140" w:author="Merike Koppel - JUSTDIGI" w:date="2025-08-21T12:27:00Z" w16du:dateUtc="2025-08-21T09:27:00Z">
        <w:r w:rsidRPr="00F06967" w:rsidDel="000B6733">
          <w:rPr>
            <w:rFonts w:ascii="Times New Roman" w:eastAsia="Times New Roman" w:hAnsi="Times New Roman" w:cs="Times New Roman"/>
            <w:color w:val="000000"/>
            <w:kern w:val="0"/>
            <w:sz w:val="24"/>
            <w:lang w:eastAsia="et-EE"/>
            <w14:ligatures w14:val="none"/>
          </w:rPr>
          <w:delText>t</w:delText>
        </w:r>
      </w:del>
      <w:ins w:id="141" w:author="Merike Koppel - JUSTDIGI" w:date="2025-08-21T12:27:00Z" w16du:dateUtc="2025-08-21T09:27:00Z">
        <w:r w:rsidR="000B6733">
          <w:rPr>
            <w:rFonts w:ascii="Times New Roman" w:eastAsia="Times New Roman" w:hAnsi="Times New Roman" w:cs="Times New Roman"/>
            <w:color w:val="000000"/>
            <w:kern w:val="0"/>
            <w:sz w:val="24"/>
            <w:lang w:eastAsia="et-EE"/>
            <w14:ligatures w14:val="none"/>
          </w:rPr>
          <w:t>e kohta</w:t>
        </w:r>
      </w:ins>
      <w:del w:id="142" w:author="Merike Koppel - JUSTDIGI" w:date="2025-08-21T12:27:00Z" w16du:dateUtc="2025-08-21T09:27:00Z">
        <w:r w:rsidRPr="00F06967" w:rsidDel="000B6733">
          <w:rPr>
            <w:rFonts w:ascii="Times New Roman" w:eastAsia="Times New Roman" w:hAnsi="Times New Roman" w:cs="Times New Roman"/>
            <w:color w:val="000000"/>
            <w:kern w:val="0"/>
            <w:sz w:val="24"/>
            <w:lang w:eastAsia="et-EE"/>
            <w14:ligatures w14:val="none"/>
          </w:rPr>
          <w:delText xml:space="preserve"> puudutava </w:delText>
        </w:r>
      </w:del>
      <w:del w:id="143" w:author="Merike Koppel - JUSTDIGI" w:date="2025-08-19T17:31:00Z" w16du:dateUtc="2025-08-19T14:31:00Z">
        <w:r w:rsidRPr="00F06967" w:rsidDel="000C4EDA">
          <w:rPr>
            <w:rFonts w:ascii="Times New Roman" w:eastAsia="Times New Roman" w:hAnsi="Times New Roman" w:cs="Times New Roman"/>
            <w:color w:val="000000"/>
            <w:kern w:val="0"/>
            <w:sz w:val="24"/>
            <w:lang w:eastAsia="et-EE"/>
            <w14:ligatures w14:val="none"/>
          </w:rPr>
          <w:delText>informatsiooni</w:delText>
        </w:r>
      </w:del>
      <w:r>
        <w:rPr>
          <w:rFonts w:ascii="Times New Roman" w:eastAsia="Times New Roman" w:hAnsi="Times New Roman" w:cs="Times New Roman"/>
          <w:color w:val="000000"/>
          <w:kern w:val="0"/>
          <w:sz w:val="24"/>
          <w:lang w:eastAsia="et-EE"/>
          <w14:ligatures w14:val="none"/>
        </w:rPr>
        <w:t xml:space="preserve"> </w:t>
      </w:r>
      <w:r w:rsidRPr="0010230C">
        <w:rPr>
          <w:rFonts w:ascii="Times New Roman" w:eastAsia="Times New Roman" w:hAnsi="Times New Roman" w:cs="Times New Roman"/>
          <w:color w:val="000000"/>
          <w:kern w:val="0"/>
          <w:sz w:val="24"/>
          <w:lang w:eastAsia="et-EE"/>
          <w14:ligatures w14:val="none"/>
        </w:rPr>
        <w:t xml:space="preserve">oma veebilehel </w:t>
      </w:r>
      <w:ins w:id="144" w:author="Katariina Kärsten - JUSTDIGI" w:date="2025-09-12T15:47:00Z" w16du:dateUtc="2025-09-12T12:47:00Z">
        <w:r w:rsidR="0072099D">
          <w:rPr>
            <w:rFonts w:ascii="Times New Roman" w:eastAsia="Times New Roman" w:hAnsi="Times New Roman" w:cs="Times New Roman"/>
            <w:color w:val="000000"/>
            <w:kern w:val="0"/>
            <w:sz w:val="24"/>
            <w:lang w:eastAsia="et-EE"/>
            <w14:ligatures w14:val="none"/>
          </w:rPr>
          <w:t xml:space="preserve">sama </w:t>
        </w:r>
      </w:ins>
      <w:r w:rsidRPr="0010230C">
        <w:rPr>
          <w:rFonts w:ascii="Times New Roman" w:eastAsia="Times New Roman" w:hAnsi="Times New Roman" w:cs="Times New Roman"/>
          <w:color w:val="000000"/>
          <w:kern w:val="0"/>
          <w:sz w:val="24"/>
          <w:lang w:eastAsia="et-EE"/>
          <w14:ligatures w14:val="none"/>
        </w:rPr>
        <w:t>määruse arti</w:t>
      </w:r>
      <w:r>
        <w:rPr>
          <w:rFonts w:ascii="Times New Roman" w:eastAsia="Times New Roman" w:hAnsi="Times New Roman" w:cs="Times New Roman"/>
          <w:color w:val="000000"/>
          <w:kern w:val="0"/>
          <w:sz w:val="24"/>
          <w:lang w:eastAsia="et-EE"/>
          <w14:ligatures w14:val="none"/>
        </w:rPr>
        <w:t>kli 18 punkti</w:t>
      </w:r>
      <w:del w:id="145" w:author="Merike Koppel - JUSTDIGI" w:date="2025-08-19T17:31:00Z" w16du:dateUtc="2025-08-19T14:31:00Z">
        <w:r w:rsidDel="000C4EDA">
          <w:rPr>
            <w:rFonts w:ascii="Times New Roman" w:eastAsia="Times New Roman" w:hAnsi="Times New Roman" w:cs="Times New Roman"/>
            <w:color w:val="000000"/>
            <w:kern w:val="0"/>
            <w:sz w:val="24"/>
            <w:lang w:eastAsia="et-EE"/>
            <w14:ligatures w14:val="none"/>
          </w:rPr>
          <w:delText>s</w:delText>
        </w:r>
      </w:del>
      <w:r>
        <w:rPr>
          <w:rFonts w:ascii="Times New Roman" w:eastAsia="Times New Roman" w:hAnsi="Times New Roman" w:cs="Times New Roman"/>
          <w:color w:val="000000"/>
          <w:kern w:val="0"/>
          <w:sz w:val="24"/>
          <w:lang w:eastAsia="et-EE"/>
          <w14:ligatures w14:val="none"/>
        </w:rPr>
        <w:t xml:space="preserve"> 6</w:t>
      </w:r>
      <w:r w:rsidRPr="0010230C">
        <w:rPr>
          <w:rFonts w:ascii="Times New Roman" w:eastAsia="Times New Roman" w:hAnsi="Times New Roman" w:cs="Times New Roman"/>
          <w:color w:val="000000"/>
          <w:kern w:val="0"/>
          <w:sz w:val="24"/>
          <w:lang w:eastAsia="et-EE"/>
          <w14:ligatures w14:val="none"/>
        </w:rPr>
        <w:t xml:space="preserve"> </w:t>
      </w:r>
      <w:del w:id="146" w:author="Merike Koppel - JUSTDIGI" w:date="2025-08-19T17:31:00Z" w16du:dateUtc="2025-08-19T14:31:00Z">
        <w:r w:rsidRPr="0010230C" w:rsidDel="000C4EDA">
          <w:rPr>
            <w:rFonts w:ascii="Times New Roman" w:eastAsia="Times New Roman" w:hAnsi="Times New Roman" w:cs="Times New Roman"/>
            <w:color w:val="000000"/>
            <w:kern w:val="0"/>
            <w:sz w:val="24"/>
            <w:lang w:eastAsia="et-EE"/>
            <w14:ligatures w14:val="none"/>
          </w:rPr>
          <w:delText xml:space="preserve">sätestatu </w:delText>
        </w:r>
      </w:del>
      <w:r w:rsidRPr="0010230C">
        <w:rPr>
          <w:rFonts w:ascii="Times New Roman" w:eastAsia="Times New Roman" w:hAnsi="Times New Roman" w:cs="Times New Roman"/>
          <w:color w:val="000000"/>
          <w:kern w:val="0"/>
          <w:sz w:val="24"/>
          <w:lang w:eastAsia="et-EE"/>
          <w14:ligatures w14:val="none"/>
        </w:rPr>
        <w:t>kohaselt.</w:t>
      </w:r>
      <w:r>
        <w:rPr>
          <w:rFonts w:ascii="Times New Roman" w:eastAsia="Times New Roman" w:hAnsi="Times New Roman" w:cs="Times New Roman"/>
          <w:color w:val="000000"/>
          <w:kern w:val="0"/>
          <w:sz w:val="24"/>
          <w:lang w:eastAsia="et-EE"/>
          <w14:ligatures w14:val="none"/>
        </w:rPr>
        <w:t>“;</w:t>
      </w:r>
    </w:p>
    <w:p w14:paraId="37FBE992"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563C6619"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29</w:t>
      </w:r>
      <w:r w:rsidRPr="00301DF3">
        <w:rPr>
          <w:rFonts w:ascii="Times New Roman" w:eastAsia="Times New Roman" w:hAnsi="Times New Roman" w:cs="Times New Roman"/>
          <w:b/>
          <w:bCs/>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 xml:space="preserve"> paragrahvi 95 lõike 4 teine ja kolmas lause tunnistatakse kehtetuks;</w:t>
      </w:r>
    </w:p>
    <w:p w14:paraId="6625A1AD" w14:textId="77777777" w:rsidR="00784F5C" w:rsidRPr="002A0DF9"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4CB84675" w14:textId="206374C7"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30</w:t>
      </w:r>
      <w:r w:rsidRPr="00301DF3">
        <w:rPr>
          <w:rFonts w:ascii="Times New Roman" w:eastAsia="Times New Roman" w:hAnsi="Times New Roman" w:cs="Times New Roman"/>
          <w:b/>
          <w:bCs/>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 xml:space="preserve"> </w:t>
      </w:r>
      <w:r w:rsidRPr="000C5CA5">
        <w:rPr>
          <w:rFonts w:ascii="Times New Roman" w:eastAsia="Times New Roman" w:hAnsi="Times New Roman" w:cs="Times New Roman"/>
          <w:color w:val="000000"/>
          <w:kern w:val="0"/>
          <w:sz w:val="24"/>
          <w:lang w:eastAsia="et-EE"/>
          <w14:ligatures w14:val="none"/>
        </w:rPr>
        <w:t>paragrahvi 95 täiendatakse lõigetega 4</w:t>
      </w:r>
      <w:r w:rsidRPr="000C5CA5">
        <w:rPr>
          <w:rFonts w:ascii="Times New Roman" w:eastAsia="Times New Roman" w:hAnsi="Times New Roman" w:cs="Times New Roman"/>
          <w:color w:val="000000"/>
          <w:kern w:val="0"/>
          <w:sz w:val="24"/>
          <w:vertAlign w:val="superscript"/>
          <w:lang w:eastAsia="et-EE"/>
          <w14:ligatures w14:val="none"/>
        </w:rPr>
        <w:t>1</w:t>
      </w:r>
      <w:commentRangeStart w:id="147"/>
      <w:del w:id="148" w:author="Merike Koppel - JUSTDIGI" w:date="2025-08-21T12:28:00Z" w16du:dateUtc="2025-08-21T09:28:00Z">
        <w:r w:rsidRPr="000C5CA5" w:rsidDel="000B6733">
          <w:rPr>
            <w:rFonts w:ascii="Times New Roman" w:eastAsia="Times New Roman" w:hAnsi="Times New Roman" w:cs="Times New Roman"/>
            <w:color w:val="000000"/>
            <w:kern w:val="0"/>
            <w:sz w:val="24"/>
            <w:lang w:eastAsia="et-EE"/>
            <w14:ligatures w14:val="none"/>
          </w:rPr>
          <w:delText>-</w:delText>
        </w:r>
      </w:del>
      <w:commentRangeEnd w:id="147"/>
      <w:r w:rsidR="001137C7">
        <w:rPr>
          <w:rStyle w:val="Kommentaariviide"/>
        </w:rPr>
        <w:commentReference w:id="147"/>
      </w:r>
      <w:ins w:id="149" w:author="Merike Koppel - JUSTDIGI" w:date="2025-08-21T12:28:00Z" w16du:dateUtc="2025-08-21T09:28:00Z">
        <w:r w:rsidR="000B6733">
          <w:rPr>
            <w:rFonts w:ascii="Times New Roman" w:eastAsia="Times New Roman" w:hAnsi="Times New Roman" w:cs="Times New Roman"/>
            <w:color w:val="000000"/>
            <w:kern w:val="0"/>
            <w:sz w:val="24"/>
            <w:lang w:eastAsia="et-EE"/>
            <w14:ligatures w14:val="none"/>
          </w:rPr>
          <w:t>–</w:t>
        </w:r>
      </w:ins>
      <w:r w:rsidRPr="000C5CA5">
        <w:rPr>
          <w:rFonts w:ascii="Times New Roman" w:eastAsia="Times New Roman" w:hAnsi="Times New Roman" w:cs="Times New Roman"/>
          <w:color w:val="000000"/>
          <w:kern w:val="0"/>
          <w:sz w:val="24"/>
          <w:lang w:eastAsia="et-EE"/>
          <w14:ligatures w14:val="none"/>
        </w:rPr>
        <w:t>4</w:t>
      </w:r>
      <w:r w:rsidRPr="000C5CA5">
        <w:rPr>
          <w:rFonts w:ascii="Times New Roman" w:eastAsia="Times New Roman" w:hAnsi="Times New Roman" w:cs="Times New Roman"/>
          <w:color w:val="000000"/>
          <w:kern w:val="0"/>
          <w:sz w:val="24"/>
          <w:vertAlign w:val="superscript"/>
          <w:lang w:eastAsia="et-EE"/>
          <w14:ligatures w14:val="none"/>
        </w:rPr>
        <w:t>3</w:t>
      </w:r>
      <w:r w:rsidRPr="000C5CA5">
        <w:rPr>
          <w:rFonts w:ascii="Times New Roman" w:eastAsia="Times New Roman" w:hAnsi="Times New Roman" w:cs="Times New Roman"/>
          <w:color w:val="000000"/>
          <w:kern w:val="0"/>
          <w:sz w:val="24"/>
          <w:lang w:eastAsia="et-EE"/>
          <w14:ligatures w14:val="none"/>
        </w:rPr>
        <w:t xml:space="preserve"> järgmises sõnastuses:</w:t>
      </w:r>
    </w:p>
    <w:p w14:paraId="5473E3D3" w14:textId="77777777"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r w:rsidRPr="000C5CA5">
        <w:rPr>
          <w:rFonts w:ascii="Times New Roman" w:eastAsia="Times New Roman" w:hAnsi="Times New Roman" w:cs="Times New Roman"/>
          <w:color w:val="000000"/>
          <w:kern w:val="0"/>
          <w:sz w:val="24"/>
          <w:lang w:eastAsia="et-EE"/>
          <w14:ligatures w14:val="none"/>
        </w:rPr>
        <w:t>„(4</w:t>
      </w:r>
      <w:r w:rsidRPr="000C5CA5">
        <w:rPr>
          <w:rFonts w:ascii="Times New Roman" w:eastAsia="Times New Roman" w:hAnsi="Times New Roman" w:cs="Times New Roman"/>
          <w:color w:val="000000"/>
          <w:kern w:val="0"/>
          <w:sz w:val="24"/>
          <w:vertAlign w:val="superscript"/>
          <w:lang w:eastAsia="et-EE"/>
          <w14:ligatures w14:val="none"/>
        </w:rPr>
        <w:t>1</w:t>
      </w:r>
      <w:r w:rsidRPr="000C5CA5">
        <w:rPr>
          <w:rFonts w:ascii="Times New Roman" w:eastAsia="Times New Roman" w:hAnsi="Times New Roman" w:cs="Times New Roman"/>
          <w:color w:val="000000"/>
          <w:kern w:val="0"/>
          <w:sz w:val="24"/>
          <w:lang w:eastAsia="et-EE"/>
          <w14:ligatures w14:val="none"/>
        </w:rPr>
        <w:t>) Käesoleva paragrahvi lõikes 4 nimetatud sunniraha ülemmäär on füüsilise isiku puhul esimesel korral kuni 5000 eurot</w:t>
      </w:r>
      <w:r w:rsidRPr="00382561">
        <w:rPr>
          <w:rFonts w:ascii="Times New Roman" w:eastAsia="Times New Roman" w:hAnsi="Times New Roman" w:cs="Times New Roman"/>
          <w:color w:val="000000"/>
          <w:kern w:val="0"/>
          <w:sz w:val="24"/>
          <w:lang w:eastAsia="et-EE"/>
          <w14:ligatures w14:val="none"/>
        </w:rPr>
        <w:t>.</w:t>
      </w:r>
    </w:p>
    <w:p w14:paraId="7CF7F003" w14:textId="77777777"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4EBFA58A" w14:textId="4203D494"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r w:rsidRPr="000C5CA5">
        <w:rPr>
          <w:rFonts w:ascii="Times New Roman" w:eastAsia="Times New Roman" w:hAnsi="Times New Roman" w:cs="Times New Roman"/>
          <w:color w:val="000000"/>
          <w:kern w:val="0"/>
          <w:sz w:val="24"/>
          <w:lang w:eastAsia="et-EE"/>
          <w14:ligatures w14:val="none"/>
        </w:rPr>
        <w:t>(4</w:t>
      </w:r>
      <w:r w:rsidRPr="000C5CA5">
        <w:rPr>
          <w:rFonts w:ascii="Times New Roman" w:eastAsia="Times New Roman" w:hAnsi="Times New Roman" w:cs="Times New Roman"/>
          <w:color w:val="000000"/>
          <w:kern w:val="0"/>
          <w:sz w:val="24"/>
          <w:vertAlign w:val="superscript"/>
          <w:lang w:eastAsia="et-EE"/>
          <w14:ligatures w14:val="none"/>
        </w:rPr>
        <w:t>2</w:t>
      </w:r>
      <w:r w:rsidRPr="000C5CA5">
        <w:rPr>
          <w:rFonts w:ascii="Times New Roman" w:eastAsia="Times New Roman" w:hAnsi="Times New Roman" w:cs="Times New Roman"/>
          <w:color w:val="000000"/>
          <w:kern w:val="0"/>
          <w:sz w:val="24"/>
          <w:lang w:eastAsia="et-EE"/>
          <w14:ligatures w14:val="none"/>
        </w:rPr>
        <w:t xml:space="preserve">) Ettekirjutusega pandud kohustuse täitmata jätmise või </w:t>
      </w:r>
      <w:commentRangeStart w:id="150"/>
      <w:del w:id="151" w:author="Merike Koppel - JUSTDIGI" w:date="2025-08-19T17:36:00Z" w16du:dateUtc="2025-08-19T14:36:00Z">
        <w:r w:rsidRPr="000C5CA5" w:rsidDel="00E2597B">
          <w:rPr>
            <w:rFonts w:ascii="Times New Roman" w:eastAsia="Times New Roman" w:hAnsi="Times New Roman" w:cs="Times New Roman"/>
            <w:color w:val="000000"/>
            <w:kern w:val="0"/>
            <w:sz w:val="24"/>
            <w:lang w:eastAsia="et-EE"/>
            <w14:ligatures w14:val="none"/>
          </w:rPr>
          <w:delText>ebakohase</w:delText>
        </w:r>
      </w:del>
      <w:ins w:id="152" w:author="Merike Koppel - JUSTDIGI" w:date="2025-08-19T17:36:00Z" w16du:dateUtc="2025-08-19T14:36:00Z">
        <w:r w:rsidR="00E2597B">
          <w:rPr>
            <w:rFonts w:ascii="Times New Roman" w:eastAsia="Times New Roman" w:hAnsi="Times New Roman" w:cs="Times New Roman"/>
            <w:color w:val="000000"/>
            <w:kern w:val="0"/>
            <w:sz w:val="24"/>
            <w:lang w:eastAsia="et-EE"/>
            <w14:ligatures w14:val="none"/>
          </w:rPr>
          <w:t>mittenõuetekohase</w:t>
        </w:r>
      </w:ins>
      <w:r w:rsidRPr="000C5CA5">
        <w:rPr>
          <w:rFonts w:ascii="Times New Roman" w:eastAsia="Times New Roman" w:hAnsi="Times New Roman" w:cs="Times New Roman"/>
          <w:color w:val="000000"/>
          <w:kern w:val="0"/>
          <w:sz w:val="24"/>
          <w:lang w:eastAsia="et-EE"/>
          <w14:ligatures w14:val="none"/>
        </w:rPr>
        <w:t xml:space="preserve"> </w:t>
      </w:r>
      <w:commentRangeEnd w:id="150"/>
      <w:r w:rsidR="004E5060">
        <w:rPr>
          <w:rStyle w:val="Kommentaariviide"/>
        </w:rPr>
        <w:commentReference w:id="150"/>
      </w:r>
      <w:r w:rsidRPr="000C5CA5">
        <w:rPr>
          <w:rFonts w:ascii="Times New Roman" w:eastAsia="Times New Roman" w:hAnsi="Times New Roman" w:cs="Times New Roman"/>
          <w:color w:val="000000"/>
          <w:kern w:val="0"/>
          <w:sz w:val="24"/>
          <w:lang w:eastAsia="et-EE"/>
          <w14:ligatures w14:val="none"/>
        </w:rPr>
        <w:t xml:space="preserve">täitmise korral on käesoleva paragrahvi lõikes 4 nimetatud sunniraha ülemmäär juriidilise isiku puhul kuni </w:t>
      </w:r>
      <w:r>
        <w:rPr>
          <w:rFonts w:ascii="Times New Roman" w:eastAsia="Times New Roman" w:hAnsi="Times New Roman" w:cs="Times New Roman"/>
          <w:color w:val="000000"/>
          <w:kern w:val="0"/>
          <w:sz w:val="24"/>
          <w:lang w:eastAsia="et-EE"/>
          <w14:ligatures w14:val="none"/>
        </w:rPr>
        <w:t>100</w:t>
      </w:r>
      <w:r w:rsidRPr="000C5CA5">
        <w:rPr>
          <w:rFonts w:ascii="Times New Roman" w:eastAsia="Times New Roman" w:hAnsi="Times New Roman" w:cs="Times New Roman"/>
          <w:color w:val="000000"/>
          <w:kern w:val="0"/>
          <w:sz w:val="24"/>
          <w:lang w:eastAsia="et-EE"/>
          <w14:ligatures w14:val="none"/>
        </w:rPr>
        <w:t> 000 eurot</w:t>
      </w:r>
      <w:r>
        <w:rPr>
          <w:rFonts w:ascii="Times New Roman" w:eastAsia="Times New Roman" w:hAnsi="Times New Roman" w:cs="Times New Roman"/>
          <w:color w:val="000000"/>
          <w:kern w:val="0"/>
          <w:sz w:val="24"/>
          <w:lang w:eastAsia="et-EE"/>
          <w14:ligatures w14:val="none"/>
        </w:rPr>
        <w:t xml:space="preserve"> </w:t>
      </w:r>
      <w:r w:rsidRPr="000C5CA5">
        <w:rPr>
          <w:rFonts w:ascii="Times New Roman" w:eastAsia="Times New Roman" w:hAnsi="Times New Roman" w:cs="Times New Roman"/>
          <w:color w:val="000000"/>
          <w:kern w:val="0"/>
          <w:sz w:val="24"/>
          <w:lang w:eastAsia="et-EE"/>
          <w14:ligatures w14:val="none"/>
        </w:rPr>
        <w:t xml:space="preserve">või kuni 15 protsenti </w:t>
      </w:r>
      <w:ins w:id="153" w:author="Merike Koppel - JUSTDIGI" w:date="2025-08-19T17:37:00Z" w16du:dateUtc="2025-08-19T14:37:00Z">
        <w:r w:rsidR="00757149">
          <w:rPr>
            <w:rFonts w:ascii="Times New Roman" w:eastAsia="Times New Roman" w:hAnsi="Times New Roman" w:cs="Times New Roman"/>
            <w:color w:val="000000"/>
            <w:kern w:val="0"/>
            <w:sz w:val="24"/>
            <w:lang w:eastAsia="et-EE"/>
            <w14:ligatures w14:val="none"/>
          </w:rPr>
          <w:t xml:space="preserve">tema </w:t>
        </w:r>
      </w:ins>
      <w:r w:rsidRPr="000C5CA5">
        <w:rPr>
          <w:rFonts w:ascii="Times New Roman" w:eastAsia="Times New Roman" w:hAnsi="Times New Roman" w:cs="Times New Roman"/>
          <w:color w:val="000000"/>
          <w:kern w:val="0"/>
          <w:sz w:val="24"/>
          <w:lang w:eastAsia="et-EE"/>
          <w14:ligatures w14:val="none"/>
        </w:rPr>
        <w:t xml:space="preserve">aastasest kogukäibest vastavalt viimasele kättesaadavale </w:t>
      </w:r>
      <w:commentRangeStart w:id="154"/>
      <w:r w:rsidRPr="000C5CA5">
        <w:rPr>
          <w:rFonts w:ascii="Times New Roman" w:eastAsia="Times New Roman" w:hAnsi="Times New Roman" w:cs="Times New Roman"/>
          <w:color w:val="000000"/>
          <w:kern w:val="0"/>
          <w:sz w:val="24"/>
          <w:lang w:eastAsia="et-EE"/>
          <w14:ligatures w14:val="none"/>
        </w:rPr>
        <w:t>juhtimisorgani</w:t>
      </w:r>
      <w:commentRangeEnd w:id="154"/>
      <w:r w:rsidR="006652D4">
        <w:rPr>
          <w:rStyle w:val="Kommentaariviide"/>
        </w:rPr>
        <w:commentReference w:id="154"/>
      </w:r>
      <w:r w:rsidRPr="000C5CA5">
        <w:rPr>
          <w:rFonts w:ascii="Times New Roman" w:eastAsia="Times New Roman" w:hAnsi="Times New Roman" w:cs="Times New Roman"/>
          <w:color w:val="000000"/>
          <w:kern w:val="0"/>
          <w:sz w:val="24"/>
          <w:lang w:eastAsia="et-EE"/>
          <w14:ligatures w14:val="none"/>
        </w:rPr>
        <w:t xml:space="preserve"> kinnitatud raamatupidamise aastaaruandele. </w:t>
      </w:r>
      <w:commentRangeStart w:id="155"/>
      <w:r w:rsidRPr="000C5CA5">
        <w:rPr>
          <w:rFonts w:ascii="Times New Roman" w:eastAsia="Times New Roman" w:hAnsi="Times New Roman" w:cs="Times New Roman"/>
          <w:color w:val="000000"/>
          <w:kern w:val="0"/>
          <w:sz w:val="24"/>
          <w:lang w:eastAsia="et-EE"/>
          <w14:ligatures w14:val="none"/>
        </w:rPr>
        <w:t>Kui juriidiline isik on emaettevõtja või sellise emaettevõtja tütarettevõtja, kes peab koostama konsolideeritud raamatupidamise aruandeid, siis on käesoleva lõike eelmises lauses nimetatud kogukäive kas aastane kogukäive või asjaomase tululiigi kogukäive viimase kättesaadava konsolideeritud raamatupidamise aastaaruande järgi, mille on heaks kiitnud kõrgeima taseme emaettevõtja juhtimisorgan.</w:t>
      </w:r>
      <w:commentRangeEnd w:id="155"/>
      <w:r w:rsidR="00E86B63">
        <w:rPr>
          <w:rStyle w:val="Kommentaariviide"/>
        </w:rPr>
        <w:commentReference w:id="155"/>
      </w:r>
    </w:p>
    <w:p w14:paraId="293E821D" w14:textId="77777777"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5E126A59" w14:textId="4D99E79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r w:rsidRPr="000C5CA5">
        <w:rPr>
          <w:rFonts w:ascii="Times New Roman" w:eastAsia="Times New Roman" w:hAnsi="Times New Roman" w:cs="Times New Roman"/>
          <w:color w:val="000000"/>
          <w:kern w:val="0"/>
          <w:sz w:val="24"/>
          <w:lang w:eastAsia="et-EE"/>
          <w14:ligatures w14:val="none"/>
        </w:rPr>
        <w:t>(4</w:t>
      </w:r>
      <w:r w:rsidRPr="000C5CA5">
        <w:rPr>
          <w:rFonts w:ascii="Times New Roman" w:eastAsia="Times New Roman" w:hAnsi="Times New Roman" w:cs="Times New Roman"/>
          <w:color w:val="000000"/>
          <w:kern w:val="0"/>
          <w:sz w:val="24"/>
          <w:vertAlign w:val="superscript"/>
          <w:lang w:eastAsia="et-EE"/>
          <w14:ligatures w14:val="none"/>
        </w:rPr>
        <w:t>3</w:t>
      </w:r>
      <w:r w:rsidRPr="000C5CA5">
        <w:rPr>
          <w:rFonts w:ascii="Times New Roman" w:eastAsia="Times New Roman" w:hAnsi="Times New Roman" w:cs="Times New Roman"/>
          <w:color w:val="000000"/>
          <w:kern w:val="0"/>
          <w:sz w:val="24"/>
          <w:lang w:eastAsia="et-EE"/>
          <w14:ligatures w14:val="none"/>
        </w:rPr>
        <w:t xml:space="preserve">) </w:t>
      </w:r>
      <w:commentRangeStart w:id="156"/>
      <w:r w:rsidRPr="000C5CA5">
        <w:rPr>
          <w:rFonts w:ascii="Times New Roman" w:eastAsia="Times New Roman" w:hAnsi="Times New Roman" w:cs="Times New Roman"/>
          <w:color w:val="000000"/>
          <w:kern w:val="0"/>
          <w:sz w:val="24"/>
          <w:lang w:eastAsia="et-EE"/>
          <w14:ligatures w14:val="none"/>
        </w:rPr>
        <w:t>Käesoleva paragrahvi lõikes 4 nimetatud sunniraha ülemmäär käesoleva seaduse §-s 18</w:t>
      </w:r>
      <w:r w:rsidRPr="000C5CA5">
        <w:rPr>
          <w:rFonts w:ascii="Times New Roman" w:eastAsia="Times New Roman" w:hAnsi="Times New Roman" w:cs="Times New Roman"/>
          <w:color w:val="000000"/>
          <w:kern w:val="0"/>
          <w:sz w:val="24"/>
          <w:vertAlign w:val="superscript"/>
          <w:lang w:eastAsia="et-EE"/>
          <w14:ligatures w14:val="none"/>
        </w:rPr>
        <w:t>1</w:t>
      </w:r>
      <w:r w:rsidRPr="000C5CA5">
        <w:rPr>
          <w:rFonts w:ascii="Times New Roman" w:eastAsia="Times New Roman" w:hAnsi="Times New Roman" w:cs="Times New Roman"/>
          <w:color w:val="000000"/>
          <w:kern w:val="0"/>
          <w:sz w:val="24"/>
          <w:lang w:eastAsia="et-EE"/>
          <w14:ligatures w14:val="none"/>
        </w:rPr>
        <w:t xml:space="preserve"> sätestatud nõuete rikkumise korral </w:t>
      </w:r>
      <w:commentRangeEnd w:id="156"/>
      <w:r w:rsidR="00BA748E">
        <w:rPr>
          <w:rStyle w:val="Kommentaariviide"/>
        </w:rPr>
        <w:commentReference w:id="156"/>
      </w:r>
      <w:r w:rsidRPr="000C5CA5">
        <w:rPr>
          <w:rFonts w:ascii="Times New Roman" w:eastAsia="Times New Roman" w:hAnsi="Times New Roman" w:cs="Times New Roman"/>
          <w:color w:val="000000"/>
          <w:kern w:val="0"/>
          <w:sz w:val="24"/>
          <w:lang w:eastAsia="et-EE"/>
          <w14:ligatures w14:val="none"/>
        </w:rPr>
        <w:t xml:space="preserve">on põhivõrguettevõtja </w:t>
      </w:r>
      <w:del w:id="157" w:author="Merike Koppel - JUSTDIGI" w:date="2025-08-19T17:54:00Z" w16du:dateUtc="2025-08-19T14:54:00Z">
        <w:r w:rsidRPr="000C5CA5" w:rsidDel="00B26E40">
          <w:rPr>
            <w:rFonts w:ascii="Times New Roman" w:eastAsia="Times New Roman" w:hAnsi="Times New Roman" w:cs="Times New Roman"/>
            <w:color w:val="000000"/>
            <w:kern w:val="0"/>
            <w:sz w:val="24"/>
            <w:lang w:eastAsia="et-EE"/>
            <w14:ligatures w14:val="none"/>
          </w:rPr>
          <w:delText>suhtes</w:delText>
        </w:r>
      </w:del>
      <w:ins w:id="158" w:author="Merike Koppel - JUSTDIGI" w:date="2025-08-19T17:54:00Z" w16du:dateUtc="2025-08-19T14:54:00Z">
        <w:r w:rsidR="00B26E40">
          <w:rPr>
            <w:rFonts w:ascii="Times New Roman" w:eastAsia="Times New Roman" w:hAnsi="Times New Roman" w:cs="Times New Roman"/>
            <w:color w:val="000000"/>
            <w:kern w:val="0"/>
            <w:sz w:val="24"/>
            <w:lang w:eastAsia="et-EE"/>
            <w14:ligatures w14:val="none"/>
          </w:rPr>
          <w:t>puhul</w:t>
        </w:r>
      </w:ins>
      <w:r w:rsidRPr="000C5CA5">
        <w:rPr>
          <w:rFonts w:ascii="Times New Roman" w:eastAsia="Times New Roman" w:hAnsi="Times New Roman" w:cs="Times New Roman"/>
          <w:color w:val="000000"/>
          <w:kern w:val="0"/>
          <w:sz w:val="24"/>
          <w:lang w:eastAsia="et-EE"/>
          <w14:ligatures w14:val="none"/>
        </w:rPr>
        <w:t xml:space="preserve"> üheksa miljonit eurot, kusjuures ettekirjutusega taotletava eesmärgi saavutamiseks rakendatav sunniraha ei või kokku ületada üheksat miljonit eurot.“;</w:t>
      </w:r>
    </w:p>
    <w:p w14:paraId="0386D40B"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66815933" w14:textId="77777777" w:rsidR="00784F5C" w:rsidRPr="000C5CA5" w:rsidRDefault="00784F5C" w:rsidP="00784F5C">
      <w:pPr>
        <w:spacing w:after="0"/>
        <w:jc w:val="both"/>
        <w:rPr>
          <w:rFonts w:ascii="Times New Roman" w:hAnsi="Times New Roman" w:cs="Times New Roman"/>
          <w:sz w:val="24"/>
          <w:szCs w:val="24"/>
        </w:rPr>
      </w:pPr>
      <w:r>
        <w:rPr>
          <w:rFonts w:ascii="Times New Roman" w:hAnsi="Times New Roman" w:cs="Times New Roman"/>
          <w:b/>
          <w:bCs/>
          <w:sz w:val="24"/>
          <w:szCs w:val="24"/>
        </w:rPr>
        <w:t>31</w:t>
      </w:r>
      <w:r w:rsidRPr="000C5CA5">
        <w:rPr>
          <w:rFonts w:ascii="Times New Roman" w:hAnsi="Times New Roman" w:cs="Times New Roman"/>
          <w:b/>
          <w:bCs/>
          <w:sz w:val="24"/>
          <w:szCs w:val="24"/>
        </w:rPr>
        <w:t>)</w:t>
      </w:r>
      <w:r w:rsidRPr="000C5CA5">
        <w:rPr>
          <w:rFonts w:ascii="Times New Roman" w:hAnsi="Times New Roman" w:cs="Times New Roman"/>
          <w:sz w:val="24"/>
          <w:szCs w:val="24"/>
        </w:rPr>
        <w:t xml:space="preserve"> paragrahvi 101</w:t>
      </w:r>
      <w:r w:rsidRPr="000C5CA5">
        <w:rPr>
          <w:rFonts w:ascii="Times New Roman" w:hAnsi="Times New Roman" w:cs="Times New Roman"/>
          <w:sz w:val="24"/>
          <w:szCs w:val="24"/>
          <w:vertAlign w:val="superscript"/>
        </w:rPr>
        <w:t>1</w:t>
      </w:r>
      <w:r w:rsidRPr="000C5CA5">
        <w:rPr>
          <w:rFonts w:ascii="Times New Roman" w:hAnsi="Times New Roman" w:cs="Times New Roman"/>
          <w:sz w:val="24"/>
          <w:szCs w:val="24"/>
        </w:rPr>
        <w:t xml:space="preserve"> lõikes 2 asendatakse arv „3200“ arvuga „</w:t>
      </w:r>
      <w:r>
        <w:rPr>
          <w:rFonts w:ascii="Times New Roman" w:hAnsi="Times New Roman" w:cs="Times New Roman"/>
          <w:sz w:val="24"/>
          <w:szCs w:val="24"/>
        </w:rPr>
        <w:t>400 000</w:t>
      </w:r>
      <w:r w:rsidRPr="000C5CA5">
        <w:rPr>
          <w:rFonts w:ascii="Times New Roman" w:hAnsi="Times New Roman" w:cs="Times New Roman"/>
          <w:sz w:val="24"/>
          <w:szCs w:val="24"/>
        </w:rPr>
        <w:t>“;</w:t>
      </w:r>
    </w:p>
    <w:p w14:paraId="0B47E401" w14:textId="77777777" w:rsidR="00784F5C" w:rsidRPr="000C5CA5" w:rsidRDefault="00784F5C" w:rsidP="00784F5C">
      <w:pPr>
        <w:spacing w:after="0"/>
        <w:jc w:val="both"/>
        <w:rPr>
          <w:rFonts w:ascii="Times New Roman" w:hAnsi="Times New Roman" w:cs="Times New Roman"/>
          <w:sz w:val="24"/>
          <w:szCs w:val="24"/>
        </w:rPr>
      </w:pPr>
    </w:p>
    <w:p w14:paraId="6002B21C" w14:textId="77777777" w:rsidR="00784F5C" w:rsidRPr="000C5CA5" w:rsidRDefault="00784F5C" w:rsidP="00784F5C">
      <w:pPr>
        <w:spacing w:after="0"/>
        <w:jc w:val="both"/>
        <w:rPr>
          <w:rFonts w:ascii="Times New Roman" w:hAnsi="Times New Roman" w:cs="Times New Roman"/>
          <w:sz w:val="24"/>
          <w:szCs w:val="24"/>
        </w:rPr>
      </w:pPr>
      <w:r>
        <w:rPr>
          <w:rFonts w:ascii="Times New Roman" w:hAnsi="Times New Roman" w:cs="Times New Roman"/>
          <w:b/>
          <w:bCs/>
          <w:sz w:val="24"/>
          <w:szCs w:val="24"/>
        </w:rPr>
        <w:t>32</w:t>
      </w:r>
      <w:r w:rsidRPr="000C5CA5">
        <w:rPr>
          <w:rFonts w:ascii="Times New Roman" w:hAnsi="Times New Roman" w:cs="Times New Roman"/>
          <w:b/>
          <w:bCs/>
          <w:sz w:val="24"/>
          <w:szCs w:val="24"/>
        </w:rPr>
        <w:t xml:space="preserve">) </w:t>
      </w:r>
      <w:r w:rsidRPr="000C5CA5">
        <w:rPr>
          <w:rFonts w:ascii="Times New Roman" w:hAnsi="Times New Roman" w:cs="Times New Roman"/>
          <w:sz w:val="24"/>
          <w:szCs w:val="24"/>
        </w:rPr>
        <w:t>paragrahv 101</w:t>
      </w:r>
      <w:r w:rsidRPr="000C5CA5">
        <w:rPr>
          <w:rFonts w:ascii="Times New Roman" w:hAnsi="Times New Roman" w:cs="Times New Roman"/>
          <w:sz w:val="24"/>
          <w:szCs w:val="24"/>
          <w:vertAlign w:val="superscript"/>
        </w:rPr>
        <w:t xml:space="preserve">4 </w:t>
      </w:r>
      <w:r w:rsidRPr="000C5CA5">
        <w:rPr>
          <w:rFonts w:ascii="Times New Roman" w:hAnsi="Times New Roman" w:cs="Times New Roman"/>
          <w:sz w:val="24"/>
          <w:szCs w:val="24"/>
        </w:rPr>
        <w:t>tunnistatakse kehtetuks;</w:t>
      </w:r>
    </w:p>
    <w:p w14:paraId="6277BB67" w14:textId="77777777" w:rsidR="00784F5C" w:rsidRPr="000C5CA5" w:rsidRDefault="00784F5C" w:rsidP="00784F5C">
      <w:pPr>
        <w:spacing w:after="0"/>
        <w:jc w:val="both"/>
        <w:rPr>
          <w:rFonts w:ascii="Times New Roman" w:hAnsi="Times New Roman" w:cs="Times New Roman"/>
          <w:sz w:val="24"/>
          <w:szCs w:val="24"/>
        </w:rPr>
      </w:pPr>
    </w:p>
    <w:p w14:paraId="265D5974" w14:textId="77777777" w:rsidR="00784F5C" w:rsidRPr="000C5CA5" w:rsidRDefault="00784F5C" w:rsidP="00784F5C">
      <w:pPr>
        <w:spacing w:after="0"/>
        <w:jc w:val="both"/>
        <w:rPr>
          <w:rFonts w:ascii="Times New Roman" w:hAnsi="Times New Roman" w:cs="Times New Roman"/>
          <w:sz w:val="24"/>
          <w:szCs w:val="24"/>
        </w:rPr>
      </w:pPr>
      <w:r>
        <w:rPr>
          <w:rFonts w:ascii="Times New Roman" w:hAnsi="Times New Roman" w:cs="Times New Roman"/>
          <w:b/>
          <w:bCs/>
          <w:sz w:val="24"/>
          <w:szCs w:val="24"/>
        </w:rPr>
        <w:t>33</w:t>
      </w:r>
      <w:r w:rsidRPr="000C5CA5">
        <w:rPr>
          <w:rFonts w:ascii="Times New Roman" w:hAnsi="Times New Roman" w:cs="Times New Roman"/>
          <w:b/>
          <w:bCs/>
          <w:sz w:val="24"/>
          <w:szCs w:val="24"/>
        </w:rPr>
        <w:t xml:space="preserve">) </w:t>
      </w:r>
      <w:r w:rsidRPr="000C5CA5">
        <w:rPr>
          <w:rFonts w:ascii="Times New Roman" w:hAnsi="Times New Roman" w:cs="Times New Roman"/>
          <w:sz w:val="24"/>
          <w:szCs w:val="24"/>
        </w:rPr>
        <w:t>seadust täiendatakse §-dega 101</w:t>
      </w:r>
      <w:r w:rsidRPr="000C5CA5">
        <w:rPr>
          <w:rFonts w:ascii="Times New Roman" w:hAnsi="Times New Roman" w:cs="Times New Roman"/>
          <w:sz w:val="24"/>
          <w:szCs w:val="24"/>
          <w:vertAlign w:val="superscript"/>
        </w:rPr>
        <w:t>6</w:t>
      </w:r>
      <w:r w:rsidRPr="000C5CA5">
        <w:rPr>
          <w:rFonts w:ascii="Times New Roman" w:hAnsi="Times New Roman" w:cs="Times New Roman"/>
          <w:sz w:val="24"/>
          <w:szCs w:val="24"/>
        </w:rPr>
        <w:t>–101</w:t>
      </w:r>
      <w:r w:rsidRPr="000C5CA5">
        <w:rPr>
          <w:rFonts w:ascii="Times New Roman" w:hAnsi="Times New Roman" w:cs="Times New Roman"/>
          <w:sz w:val="24"/>
          <w:szCs w:val="24"/>
          <w:vertAlign w:val="superscript"/>
        </w:rPr>
        <w:t>10</w:t>
      </w:r>
      <w:r w:rsidRPr="000C5CA5">
        <w:rPr>
          <w:rFonts w:ascii="Times New Roman" w:hAnsi="Times New Roman" w:cs="Times New Roman"/>
          <w:sz w:val="24"/>
          <w:szCs w:val="24"/>
        </w:rPr>
        <w:t xml:space="preserve"> järgmises sõnastuses:</w:t>
      </w:r>
    </w:p>
    <w:p w14:paraId="663D745B"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sz w:val="24"/>
          <w:szCs w:val="24"/>
        </w:rPr>
        <w:t>„</w:t>
      </w:r>
      <w:r w:rsidRPr="000C5CA5">
        <w:rPr>
          <w:rFonts w:ascii="Times New Roman" w:hAnsi="Times New Roman" w:cs="Times New Roman"/>
          <w:b/>
          <w:bCs/>
          <w:sz w:val="24"/>
          <w:szCs w:val="24"/>
        </w:rPr>
        <w:t>§ 101</w:t>
      </w:r>
      <w:r w:rsidRPr="000C5CA5">
        <w:rPr>
          <w:rFonts w:ascii="Times New Roman" w:hAnsi="Times New Roman" w:cs="Times New Roman"/>
          <w:b/>
          <w:bCs/>
          <w:sz w:val="24"/>
          <w:szCs w:val="24"/>
          <w:vertAlign w:val="superscript"/>
        </w:rPr>
        <w:t>6</w:t>
      </w:r>
      <w:r w:rsidRPr="000C5CA5">
        <w:rPr>
          <w:rFonts w:ascii="Times New Roman" w:hAnsi="Times New Roman" w:cs="Times New Roman"/>
          <w:b/>
          <w:bCs/>
          <w:sz w:val="24"/>
          <w:szCs w:val="24"/>
        </w:rPr>
        <w:t>. Siseteabel põhineva kauplemise keelu rikkumine</w:t>
      </w:r>
    </w:p>
    <w:p w14:paraId="5EA5B042" w14:textId="58CF71C0"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3 sätestatud nõuete täitmata jätmise eest</w:t>
      </w:r>
      <w:commentRangeStart w:id="159"/>
      <w:del w:id="160" w:author="Katariina Kärsten - JUSTDIGI" w:date="2025-09-12T19:37:00Z" w16du:dateUtc="2025-09-12T16:37:00Z">
        <w:r w:rsidRPr="000C5CA5" w:rsidDel="00C95699">
          <w:rPr>
            <w:rFonts w:ascii="Times New Roman" w:hAnsi="Times New Roman" w:cs="Times New Roman"/>
            <w:sz w:val="24"/>
            <w:szCs w:val="24"/>
          </w:rPr>
          <w:delText xml:space="preserve">, kui selle teo on </w:delText>
        </w:r>
      </w:del>
      <w:ins w:id="161" w:author="Merike Koppel - JUSTDIGI" w:date="2025-08-21T10:14:00Z" w16du:dateUtc="2025-08-21T07:14:00Z">
        <w:del w:id="162" w:author="Katariina Kärsten - JUSTDIGI" w:date="2025-09-12T19:37:00Z" w16du:dateUtc="2025-09-12T16:37:00Z">
          <w:r w:rsidR="00B42D6A" w:rsidDel="00C95699">
            <w:rPr>
              <w:rFonts w:ascii="Times New Roman" w:hAnsi="Times New Roman" w:cs="Times New Roman"/>
              <w:sz w:val="24"/>
              <w:szCs w:val="24"/>
            </w:rPr>
            <w:delText xml:space="preserve">toime </w:delText>
          </w:r>
        </w:del>
      </w:ins>
      <w:del w:id="163" w:author="Katariina Kärsten - JUSTDIGI" w:date="2025-09-12T19:37:00Z" w16du:dateUtc="2025-09-12T16:37:00Z">
        <w:r w:rsidRPr="000C5CA5" w:rsidDel="00C95699">
          <w:rPr>
            <w:rFonts w:ascii="Times New Roman" w:hAnsi="Times New Roman" w:cs="Times New Roman"/>
            <w:sz w:val="24"/>
            <w:szCs w:val="24"/>
          </w:rPr>
          <w:delText>pannud toime füüsiline isik</w:delText>
        </w:r>
      </w:del>
      <w:ins w:id="164" w:author="Merike Koppel - JUSTDIGI" w:date="2025-08-21T09:58:00Z" w16du:dateUtc="2025-08-21T06:58:00Z">
        <w:del w:id="165" w:author="Katariina Kärsten - JUSTDIGI" w:date="2025-09-12T19:37:00Z" w16du:dateUtc="2025-09-12T16:37:00Z">
          <w:r w:rsidR="00BA183A" w:rsidDel="00C95699">
            <w:rPr>
              <w:rFonts w:ascii="Times New Roman" w:hAnsi="Times New Roman" w:cs="Times New Roman"/>
              <w:sz w:val="24"/>
              <w:szCs w:val="24"/>
            </w:rPr>
            <w:delText>,</w:delText>
          </w:r>
        </w:del>
      </w:ins>
      <w:commentRangeEnd w:id="159"/>
      <w:r w:rsidR="00EF6D4E">
        <w:rPr>
          <w:rStyle w:val="Kommentaariviide"/>
        </w:rPr>
        <w:commentReference w:id="159"/>
      </w:r>
      <w:r w:rsidRPr="000C5CA5">
        <w:rPr>
          <w:rFonts w:ascii="Times New Roman" w:hAnsi="Times New Roman" w:cs="Times New Roman"/>
          <w:sz w:val="24"/>
          <w:szCs w:val="24"/>
        </w:rPr>
        <w:t xml:space="preserve"> –</w:t>
      </w:r>
    </w:p>
    <w:p w14:paraId="1567AEB8" w14:textId="606123B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 xml:space="preserve">karistatakse rahatrahviga kuni 5 000 000 eurot, kuid mitte rohkem kui </w:t>
      </w:r>
      <w:del w:id="166" w:author="Merike Koppel - JUSTDIGI" w:date="2025-08-21T10:03:00Z" w16du:dateUtc="2025-08-21T07:03:00Z">
        <w:r w:rsidRPr="000C5CA5" w:rsidDel="00DD45EE">
          <w:rPr>
            <w:rFonts w:ascii="Times New Roman" w:hAnsi="Times New Roman" w:cs="Times New Roman"/>
            <w:sz w:val="24"/>
            <w:szCs w:val="24"/>
          </w:rPr>
          <w:delText xml:space="preserve">kakskümmend </w:delText>
        </w:r>
      </w:del>
      <w:ins w:id="167" w:author="Merike Koppel - JUSTDIGI" w:date="2025-08-21T10:03:00Z" w16du:dateUtc="2025-08-21T07:03:00Z">
        <w:r w:rsidR="00DD45EE">
          <w:rPr>
            <w:rFonts w:ascii="Times New Roman" w:hAnsi="Times New Roman" w:cs="Times New Roman"/>
            <w:sz w:val="24"/>
            <w:szCs w:val="24"/>
          </w:rPr>
          <w:t>20</w:t>
        </w:r>
        <w:r w:rsidR="00DD45EE" w:rsidRPr="000C5CA5">
          <w:rPr>
            <w:rFonts w:ascii="Times New Roman" w:hAnsi="Times New Roman" w:cs="Times New Roman"/>
            <w:sz w:val="24"/>
            <w:szCs w:val="24"/>
          </w:rPr>
          <w:t xml:space="preserve"> </w:t>
        </w:r>
      </w:ins>
      <w:r w:rsidRPr="000C5CA5">
        <w:rPr>
          <w:rFonts w:ascii="Times New Roman" w:hAnsi="Times New Roman" w:cs="Times New Roman"/>
          <w:sz w:val="24"/>
          <w:szCs w:val="24"/>
        </w:rPr>
        <w:t xml:space="preserve">protsenti füüsilise isiku eelmise </w:t>
      </w:r>
      <w:commentRangeStart w:id="168"/>
      <w:r w:rsidRPr="000C5CA5">
        <w:rPr>
          <w:rFonts w:ascii="Times New Roman" w:hAnsi="Times New Roman" w:cs="Times New Roman"/>
          <w:sz w:val="24"/>
          <w:szCs w:val="24"/>
        </w:rPr>
        <w:t xml:space="preserve">kalendriaasta </w:t>
      </w:r>
      <w:del w:id="169" w:author="Merike Koppel - JUSTDIGI" w:date="2025-08-19T17:57:00Z" w16du:dateUtc="2025-08-19T14:57:00Z">
        <w:r w:rsidRPr="000C5CA5" w:rsidDel="00874898">
          <w:rPr>
            <w:rFonts w:ascii="Times New Roman" w:hAnsi="Times New Roman" w:cs="Times New Roman"/>
            <w:sz w:val="24"/>
            <w:szCs w:val="24"/>
          </w:rPr>
          <w:delText xml:space="preserve">aastasest </w:delText>
        </w:r>
      </w:del>
      <w:commentRangeEnd w:id="168"/>
      <w:r w:rsidR="002B7ACC">
        <w:rPr>
          <w:rStyle w:val="Kommentaariviide"/>
        </w:rPr>
        <w:commentReference w:id="168"/>
      </w:r>
      <w:r w:rsidRPr="000C5CA5">
        <w:rPr>
          <w:rFonts w:ascii="Times New Roman" w:hAnsi="Times New Roman" w:cs="Times New Roman"/>
          <w:sz w:val="24"/>
          <w:szCs w:val="24"/>
        </w:rPr>
        <w:t xml:space="preserve">sissetulekust ja mitte vähem kui väärteo tulemusel teenitud kasule </w:t>
      </w:r>
      <w:commentRangeStart w:id="170"/>
      <w:r w:rsidRPr="000C5CA5">
        <w:rPr>
          <w:rFonts w:ascii="Times New Roman" w:hAnsi="Times New Roman" w:cs="Times New Roman"/>
          <w:sz w:val="24"/>
          <w:szCs w:val="24"/>
        </w:rPr>
        <w:t>vastav</w:t>
      </w:r>
      <w:del w:id="171" w:author="Merike Koppel - JUSTDIGI" w:date="2025-08-21T10:09:00Z" w16du:dateUtc="2025-08-21T07:09:00Z">
        <w:r w:rsidRPr="000C5CA5" w:rsidDel="00813633">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172" w:author="Merike Koppel - JUSTDIGI" w:date="2025-08-21T10:09:00Z" w16du:dateUtc="2025-08-21T07:09:00Z">
        <w:r w:rsidRPr="000C5CA5" w:rsidDel="00813633">
          <w:rPr>
            <w:rFonts w:ascii="Times New Roman" w:hAnsi="Times New Roman" w:cs="Times New Roman"/>
            <w:sz w:val="24"/>
            <w:szCs w:val="24"/>
          </w:rPr>
          <w:delText>s</w:delText>
        </w:r>
      </w:del>
      <w:commentRangeEnd w:id="170"/>
      <w:r w:rsidR="00F52CA7">
        <w:rPr>
          <w:rStyle w:val="Kommentaariviide"/>
        </w:rPr>
        <w:commentReference w:id="170"/>
      </w:r>
      <w:r w:rsidRPr="000C5CA5">
        <w:rPr>
          <w:rFonts w:ascii="Times New Roman" w:hAnsi="Times New Roman" w:cs="Times New Roman"/>
          <w:sz w:val="24"/>
          <w:szCs w:val="24"/>
        </w:rPr>
        <w:t>.</w:t>
      </w:r>
    </w:p>
    <w:p w14:paraId="45A67B0C" w14:textId="77777777" w:rsidR="00784F5C" w:rsidRPr="000C5CA5" w:rsidRDefault="00784F5C" w:rsidP="00784F5C">
      <w:pPr>
        <w:spacing w:after="0"/>
        <w:jc w:val="both"/>
        <w:rPr>
          <w:rFonts w:ascii="Times New Roman" w:hAnsi="Times New Roman" w:cs="Times New Roman"/>
          <w:sz w:val="24"/>
          <w:szCs w:val="24"/>
        </w:rPr>
      </w:pPr>
    </w:p>
    <w:p w14:paraId="1ECB49A9"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77D5AB1D" w14:textId="12D431F3"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15 protsenti juriidilise isiku või tema konsolideerimisgrupi konsolideeritud käibest, kuid mitte vähem kui väärteo tulemusel teenitud kasule vastav</w:t>
      </w:r>
      <w:del w:id="173" w:author="Merike Koppel - JUSTDIGI" w:date="2025-08-21T12:30:00Z" w16du:dateUtc="2025-08-21T09:30:00Z">
        <w:r w:rsidRPr="000C5CA5" w:rsidDel="008A3956">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174" w:author="Merike Koppel - JUSTDIGI" w:date="2025-08-21T12:30:00Z" w16du:dateUtc="2025-08-21T09:30:00Z">
        <w:r w:rsidRPr="000C5CA5" w:rsidDel="008A3956">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5B1265C1" w14:textId="77777777" w:rsidR="00784F5C" w:rsidRPr="000C5CA5" w:rsidRDefault="00784F5C" w:rsidP="00784F5C">
      <w:pPr>
        <w:spacing w:after="0"/>
        <w:jc w:val="both"/>
        <w:rPr>
          <w:rFonts w:ascii="Times New Roman" w:hAnsi="Times New Roman" w:cs="Times New Roman"/>
          <w:sz w:val="24"/>
          <w:szCs w:val="24"/>
        </w:rPr>
      </w:pPr>
    </w:p>
    <w:p w14:paraId="6BD67E71"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b/>
          <w:bCs/>
          <w:sz w:val="24"/>
          <w:szCs w:val="24"/>
        </w:rPr>
        <w:t>§ 101</w:t>
      </w:r>
      <w:r w:rsidRPr="000C5CA5">
        <w:rPr>
          <w:rFonts w:ascii="Times New Roman" w:hAnsi="Times New Roman" w:cs="Times New Roman"/>
          <w:b/>
          <w:bCs/>
          <w:sz w:val="24"/>
          <w:szCs w:val="24"/>
          <w:vertAlign w:val="superscript"/>
        </w:rPr>
        <w:t>7</w:t>
      </w:r>
      <w:r w:rsidRPr="000C5CA5">
        <w:rPr>
          <w:rFonts w:ascii="Times New Roman" w:hAnsi="Times New Roman" w:cs="Times New Roman"/>
          <w:b/>
          <w:bCs/>
          <w:sz w:val="24"/>
          <w:szCs w:val="24"/>
        </w:rPr>
        <w:t>. Siseteabe avaldamise kohustuse rikkumine</w:t>
      </w:r>
    </w:p>
    <w:p w14:paraId="1EBDB362" w14:textId="7AE241D4"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4 sätestatud nõuete täitmata jätmise eest</w:t>
      </w:r>
      <w:del w:id="175" w:author="Katariina Kärsten - JUSTDIGI" w:date="2025-09-12T19:40:00Z" w16du:dateUtc="2025-09-12T16:40:00Z">
        <w:r w:rsidRPr="000C5CA5" w:rsidDel="0091106B">
          <w:rPr>
            <w:rFonts w:ascii="Times New Roman" w:hAnsi="Times New Roman" w:cs="Times New Roman"/>
            <w:sz w:val="24"/>
            <w:szCs w:val="24"/>
          </w:rPr>
          <w:delText>, kui selle teo on</w:delText>
        </w:r>
      </w:del>
      <w:ins w:id="176" w:author="Merike Koppel - JUSTDIGI" w:date="2025-08-21T10:12:00Z" w16du:dateUtc="2025-08-21T07:12:00Z">
        <w:del w:id="177" w:author="Katariina Kärsten - JUSTDIGI" w:date="2025-09-12T19:40:00Z" w16du:dateUtc="2025-09-12T16:40:00Z">
          <w:r w:rsidR="00AE623C" w:rsidDel="0091106B">
            <w:rPr>
              <w:rFonts w:ascii="Times New Roman" w:hAnsi="Times New Roman" w:cs="Times New Roman"/>
              <w:sz w:val="24"/>
              <w:szCs w:val="24"/>
            </w:rPr>
            <w:delText xml:space="preserve"> toime</w:delText>
          </w:r>
        </w:del>
      </w:ins>
      <w:del w:id="178" w:author="Katariina Kärsten - JUSTDIGI" w:date="2025-09-12T19:40:00Z" w16du:dateUtc="2025-09-12T16:40:00Z">
        <w:r w:rsidRPr="000C5CA5" w:rsidDel="0091106B">
          <w:rPr>
            <w:rFonts w:ascii="Times New Roman" w:hAnsi="Times New Roman" w:cs="Times New Roman"/>
            <w:sz w:val="24"/>
            <w:szCs w:val="24"/>
          </w:rPr>
          <w:delText xml:space="preserve"> pannud toime füüsiline isik</w:delText>
        </w:r>
      </w:del>
      <w:ins w:id="179" w:author="Merike Koppel - JUSTDIGI" w:date="2025-08-21T09:58:00Z" w16du:dateUtc="2025-08-21T06:58:00Z">
        <w:del w:id="180" w:author="Katariina Kärsten - JUSTDIGI" w:date="2025-09-12T19:40:00Z" w16du:dateUtc="2025-09-12T16:40:00Z">
          <w:r w:rsidR="00BA183A" w:rsidDel="0091106B">
            <w:rPr>
              <w:rFonts w:ascii="Times New Roman" w:hAnsi="Times New Roman" w:cs="Times New Roman"/>
              <w:sz w:val="24"/>
              <w:szCs w:val="24"/>
            </w:rPr>
            <w:delText>,</w:delText>
          </w:r>
        </w:del>
      </w:ins>
      <w:r w:rsidRPr="000C5CA5">
        <w:rPr>
          <w:rFonts w:ascii="Times New Roman" w:hAnsi="Times New Roman" w:cs="Times New Roman"/>
          <w:sz w:val="24"/>
          <w:szCs w:val="24"/>
        </w:rPr>
        <w:t xml:space="preserve"> –</w:t>
      </w:r>
    </w:p>
    <w:p w14:paraId="6E9773AA" w14:textId="00136F3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 xml:space="preserve">karistatakse rahatrahviga kuni 1 000 000 eurot, kuid mitte rohkem kui 20 protsenti füüsilise isiku eelmise kalendriaasta </w:t>
      </w:r>
      <w:del w:id="181" w:author="Merike Koppel - JUSTDIGI" w:date="2025-08-21T10:00:00Z" w16du:dateUtc="2025-08-21T07:00:00Z">
        <w:r w:rsidRPr="000C5CA5" w:rsidDel="00344F5C">
          <w:rPr>
            <w:rFonts w:ascii="Times New Roman" w:hAnsi="Times New Roman" w:cs="Times New Roman"/>
            <w:sz w:val="24"/>
            <w:szCs w:val="24"/>
          </w:rPr>
          <w:delText xml:space="preserve">aastasest </w:delText>
        </w:r>
      </w:del>
      <w:r w:rsidRPr="000C5CA5">
        <w:rPr>
          <w:rFonts w:ascii="Times New Roman" w:hAnsi="Times New Roman" w:cs="Times New Roman"/>
          <w:sz w:val="24"/>
          <w:szCs w:val="24"/>
        </w:rPr>
        <w:t>sissetulekust ja mitte vähem kui väärteo tulemusel teenitud kasule vastav</w:t>
      </w:r>
      <w:del w:id="182" w:author="Merike Koppel - JUSTDIGI" w:date="2025-08-21T10:09:00Z" w16du:dateUtc="2025-08-21T07:09:00Z">
        <w:r w:rsidRPr="000C5CA5" w:rsidDel="00E8202D">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183" w:author="Merike Koppel - JUSTDIGI" w:date="2025-08-21T10:09:00Z" w16du:dateUtc="2025-08-21T07:09:00Z">
        <w:r w:rsidRPr="000C5CA5" w:rsidDel="00E8202D">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433D4262" w14:textId="77777777" w:rsidR="00784F5C" w:rsidRPr="000C5CA5" w:rsidRDefault="00784F5C" w:rsidP="00784F5C">
      <w:pPr>
        <w:spacing w:after="0"/>
        <w:jc w:val="both"/>
        <w:rPr>
          <w:rFonts w:ascii="Times New Roman" w:hAnsi="Times New Roman" w:cs="Times New Roman"/>
          <w:sz w:val="24"/>
          <w:szCs w:val="24"/>
        </w:rPr>
      </w:pPr>
    </w:p>
    <w:p w14:paraId="20288CBC"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4EABC7B0" w14:textId="366DEB44"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kaks protsenti juriidilise isiku või tema konsolideerimisgrupi konsolideeritud käibest, kuid mitte vähem kui väärteo tulemusel teenitud kasule vastav</w:t>
      </w:r>
      <w:del w:id="184" w:author="Merike Koppel - JUSTDIGI" w:date="2025-08-21T10:09:00Z" w16du:dateUtc="2025-08-21T07:09:00Z">
        <w:r w:rsidRPr="000C5CA5" w:rsidDel="00E8202D">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185" w:author="Merike Koppel - JUSTDIGI" w:date="2025-08-21T10:09:00Z" w16du:dateUtc="2025-08-21T07:09:00Z">
        <w:r w:rsidRPr="000C5CA5" w:rsidDel="00E8202D">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2F18780A" w14:textId="77777777" w:rsidR="00784F5C" w:rsidRPr="000C5CA5" w:rsidRDefault="00784F5C" w:rsidP="00784F5C">
      <w:pPr>
        <w:spacing w:after="0"/>
        <w:jc w:val="both"/>
        <w:rPr>
          <w:rFonts w:ascii="Times New Roman" w:hAnsi="Times New Roman" w:cs="Times New Roman"/>
          <w:sz w:val="24"/>
          <w:szCs w:val="24"/>
        </w:rPr>
      </w:pPr>
    </w:p>
    <w:p w14:paraId="58C1EDF3"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b/>
          <w:bCs/>
          <w:sz w:val="24"/>
          <w:szCs w:val="24"/>
        </w:rPr>
        <w:t>§ 101</w:t>
      </w:r>
      <w:r w:rsidRPr="000C5CA5">
        <w:rPr>
          <w:rFonts w:ascii="Times New Roman" w:hAnsi="Times New Roman" w:cs="Times New Roman"/>
          <w:b/>
          <w:bCs/>
          <w:sz w:val="24"/>
          <w:szCs w:val="24"/>
          <w:vertAlign w:val="superscript"/>
        </w:rPr>
        <w:t>8</w:t>
      </w:r>
      <w:r w:rsidRPr="000C5CA5">
        <w:rPr>
          <w:rFonts w:ascii="Times New Roman" w:hAnsi="Times New Roman" w:cs="Times New Roman"/>
          <w:b/>
          <w:bCs/>
          <w:sz w:val="24"/>
          <w:szCs w:val="24"/>
        </w:rPr>
        <w:t>. Elektri hulgimüügituruga manipuleerimise keelu rikkumine</w:t>
      </w:r>
    </w:p>
    <w:p w14:paraId="22D266B6" w14:textId="7A1EC396"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5 sätestatud nõuete täitmata jätmise eest</w:t>
      </w:r>
      <w:del w:id="186" w:author="Katariina Kärsten - JUSTDIGI" w:date="2025-09-12T19:40:00Z" w16du:dateUtc="2025-09-12T16:40:00Z">
        <w:r w:rsidRPr="000C5CA5" w:rsidDel="0091106B">
          <w:rPr>
            <w:rFonts w:ascii="Times New Roman" w:hAnsi="Times New Roman" w:cs="Times New Roman"/>
            <w:sz w:val="24"/>
            <w:szCs w:val="24"/>
          </w:rPr>
          <w:delText xml:space="preserve">, kui selle teo on </w:delText>
        </w:r>
      </w:del>
      <w:ins w:id="187" w:author="Merike Koppel - JUSTDIGI" w:date="2025-08-21T10:12:00Z" w16du:dateUtc="2025-08-21T07:12:00Z">
        <w:del w:id="188" w:author="Katariina Kärsten - JUSTDIGI" w:date="2025-09-12T19:40:00Z" w16du:dateUtc="2025-09-12T16:40:00Z">
          <w:r w:rsidR="00AE623C" w:rsidDel="0091106B">
            <w:rPr>
              <w:rFonts w:ascii="Times New Roman" w:hAnsi="Times New Roman" w:cs="Times New Roman"/>
              <w:sz w:val="24"/>
              <w:szCs w:val="24"/>
            </w:rPr>
            <w:delText xml:space="preserve">toime </w:delText>
          </w:r>
        </w:del>
      </w:ins>
      <w:del w:id="189" w:author="Katariina Kärsten - JUSTDIGI" w:date="2025-09-12T19:40:00Z" w16du:dateUtc="2025-09-12T16:40:00Z">
        <w:r w:rsidRPr="000C5CA5" w:rsidDel="0091106B">
          <w:rPr>
            <w:rFonts w:ascii="Times New Roman" w:hAnsi="Times New Roman" w:cs="Times New Roman"/>
            <w:sz w:val="24"/>
            <w:szCs w:val="24"/>
          </w:rPr>
          <w:delText>pannud toime füüsiline isik</w:delText>
        </w:r>
      </w:del>
      <w:ins w:id="190" w:author="Merike Koppel - JUSTDIGI" w:date="2025-08-21T10:01:00Z" w16du:dateUtc="2025-08-21T07:01:00Z">
        <w:del w:id="191" w:author="Katariina Kärsten - JUSTDIGI" w:date="2025-09-12T19:40:00Z" w16du:dateUtc="2025-09-12T16:40:00Z">
          <w:r w:rsidR="002B7ACC" w:rsidDel="0091106B">
            <w:rPr>
              <w:rFonts w:ascii="Times New Roman" w:hAnsi="Times New Roman" w:cs="Times New Roman"/>
              <w:sz w:val="24"/>
              <w:szCs w:val="24"/>
            </w:rPr>
            <w:delText>,</w:delText>
          </w:r>
        </w:del>
      </w:ins>
      <w:r w:rsidRPr="000C5CA5">
        <w:rPr>
          <w:rFonts w:ascii="Times New Roman" w:hAnsi="Times New Roman" w:cs="Times New Roman"/>
          <w:sz w:val="24"/>
          <w:szCs w:val="24"/>
        </w:rPr>
        <w:t xml:space="preserve"> –</w:t>
      </w:r>
    </w:p>
    <w:p w14:paraId="7CBB0903" w14:textId="3B45B2A1"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 xml:space="preserve">karistatakse rahatrahviga kuni 5 000 000 eurot, kuid mitte rohkem kui </w:t>
      </w:r>
      <w:del w:id="192" w:author="Merike Koppel - JUSTDIGI" w:date="2025-08-21T10:03:00Z" w16du:dateUtc="2025-08-21T07:03:00Z">
        <w:r w:rsidRPr="000C5CA5" w:rsidDel="00DD45EE">
          <w:rPr>
            <w:rFonts w:ascii="Times New Roman" w:hAnsi="Times New Roman" w:cs="Times New Roman"/>
            <w:sz w:val="24"/>
            <w:szCs w:val="24"/>
          </w:rPr>
          <w:delText xml:space="preserve">kakskümmend </w:delText>
        </w:r>
      </w:del>
      <w:ins w:id="193" w:author="Merike Koppel - JUSTDIGI" w:date="2025-08-21T10:03:00Z" w16du:dateUtc="2025-08-21T07:03:00Z">
        <w:r w:rsidR="00DD45EE">
          <w:rPr>
            <w:rFonts w:ascii="Times New Roman" w:hAnsi="Times New Roman" w:cs="Times New Roman"/>
            <w:sz w:val="24"/>
            <w:szCs w:val="24"/>
          </w:rPr>
          <w:t>20</w:t>
        </w:r>
        <w:r w:rsidR="00DD45EE" w:rsidRPr="000C5CA5">
          <w:rPr>
            <w:rFonts w:ascii="Times New Roman" w:hAnsi="Times New Roman" w:cs="Times New Roman"/>
            <w:sz w:val="24"/>
            <w:szCs w:val="24"/>
          </w:rPr>
          <w:t xml:space="preserve"> </w:t>
        </w:r>
      </w:ins>
      <w:r w:rsidRPr="000C5CA5">
        <w:rPr>
          <w:rFonts w:ascii="Times New Roman" w:hAnsi="Times New Roman" w:cs="Times New Roman"/>
          <w:sz w:val="24"/>
          <w:szCs w:val="24"/>
        </w:rPr>
        <w:t xml:space="preserve">protsenti füüsilise isiku eelmise kalendriaasta </w:t>
      </w:r>
      <w:del w:id="194" w:author="Merike Koppel - JUSTDIGI" w:date="2025-08-21T10:01:00Z" w16du:dateUtc="2025-08-21T07:01:00Z">
        <w:r w:rsidRPr="000C5CA5" w:rsidDel="002B7ACC">
          <w:rPr>
            <w:rFonts w:ascii="Times New Roman" w:hAnsi="Times New Roman" w:cs="Times New Roman"/>
            <w:sz w:val="24"/>
            <w:szCs w:val="24"/>
          </w:rPr>
          <w:delText xml:space="preserve">aastasest </w:delText>
        </w:r>
      </w:del>
      <w:r w:rsidRPr="000C5CA5">
        <w:rPr>
          <w:rFonts w:ascii="Times New Roman" w:hAnsi="Times New Roman" w:cs="Times New Roman"/>
          <w:sz w:val="24"/>
          <w:szCs w:val="24"/>
        </w:rPr>
        <w:t>sissetulekust ja mitte vähem kui väärteo tulemusel teenitud kasule vastav</w:t>
      </w:r>
      <w:del w:id="195" w:author="Merike Koppel - JUSTDIGI" w:date="2025-08-21T10:10:00Z" w16du:dateUtc="2025-08-21T07:10:00Z">
        <w:r w:rsidRPr="000C5CA5" w:rsidDel="00E8202D">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196" w:author="Merike Koppel - JUSTDIGI" w:date="2025-08-21T10:10:00Z" w16du:dateUtc="2025-08-21T07:10:00Z">
        <w:r w:rsidRPr="000C5CA5" w:rsidDel="00E8202D">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2E55C16F" w14:textId="77777777" w:rsidR="00784F5C" w:rsidRPr="000C5CA5" w:rsidRDefault="00784F5C" w:rsidP="00784F5C">
      <w:pPr>
        <w:spacing w:after="0"/>
        <w:jc w:val="both"/>
        <w:rPr>
          <w:rFonts w:ascii="Times New Roman" w:hAnsi="Times New Roman" w:cs="Times New Roman"/>
          <w:sz w:val="24"/>
          <w:szCs w:val="24"/>
        </w:rPr>
      </w:pPr>
    </w:p>
    <w:p w14:paraId="2AEA9737"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04B7F54C" w14:textId="2EEBD835"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15 protsenti juriidilise isiku või tema konsolideerimisgrupi konsolideeritud käibest, kuid mitte vähem kui väärteo tulemusel teenitud kasule vastav</w:t>
      </w:r>
      <w:del w:id="197" w:author="Merike Koppel - JUSTDIGI" w:date="2025-08-21T10:10:00Z" w16du:dateUtc="2025-08-21T07:10:00Z">
        <w:r w:rsidRPr="000C5CA5" w:rsidDel="00E8202D">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198" w:author="Merike Koppel - JUSTDIGI" w:date="2025-08-21T10:10:00Z" w16du:dateUtc="2025-08-21T07:10:00Z">
        <w:r w:rsidRPr="000C5CA5" w:rsidDel="00E8202D">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204A0FB2" w14:textId="77777777" w:rsidR="00784F5C" w:rsidRPr="000C5CA5" w:rsidRDefault="00784F5C" w:rsidP="00784F5C">
      <w:pPr>
        <w:spacing w:after="0"/>
        <w:jc w:val="both"/>
        <w:rPr>
          <w:rFonts w:ascii="Times New Roman" w:hAnsi="Times New Roman" w:cs="Times New Roman"/>
          <w:b/>
          <w:bCs/>
          <w:sz w:val="24"/>
          <w:szCs w:val="24"/>
        </w:rPr>
      </w:pPr>
    </w:p>
    <w:p w14:paraId="5448E426" w14:textId="70084EBB"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b/>
          <w:bCs/>
          <w:sz w:val="24"/>
          <w:szCs w:val="24"/>
        </w:rPr>
        <w:t>§ 101</w:t>
      </w:r>
      <w:r w:rsidRPr="000C5CA5">
        <w:rPr>
          <w:rFonts w:ascii="Times New Roman" w:hAnsi="Times New Roman" w:cs="Times New Roman"/>
          <w:b/>
          <w:bCs/>
          <w:sz w:val="24"/>
          <w:szCs w:val="24"/>
          <w:vertAlign w:val="superscript"/>
        </w:rPr>
        <w:t>9</w:t>
      </w:r>
      <w:r w:rsidRPr="000C5CA5">
        <w:rPr>
          <w:rFonts w:ascii="Times New Roman" w:hAnsi="Times New Roman" w:cs="Times New Roman"/>
          <w:b/>
          <w:bCs/>
          <w:sz w:val="24"/>
          <w:szCs w:val="24"/>
        </w:rPr>
        <w:t xml:space="preserve">. </w:t>
      </w:r>
      <w:commentRangeStart w:id="199"/>
      <w:r w:rsidRPr="000C5CA5">
        <w:rPr>
          <w:rFonts w:ascii="Times New Roman" w:hAnsi="Times New Roman" w:cs="Times New Roman"/>
          <w:b/>
          <w:bCs/>
          <w:sz w:val="24"/>
          <w:szCs w:val="24"/>
        </w:rPr>
        <w:t>Registreerimis</w:t>
      </w:r>
      <w:del w:id="200" w:author="Merike Koppel - JUSTDIGI" w:date="2025-08-21T10:02:00Z" w16du:dateUtc="2025-08-21T07:02:00Z">
        <w:r w:rsidRPr="000C5CA5" w:rsidDel="002B7ACC">
          <w:rPr>
            <w:rFonts w:ascii="Times New Roman" w:hAnsi="Times New Roman" w:cs="Times New Roman"/>
            <w:b/>
            <w:bCs/>
            <w:sz w:val="24"/>
            <w:szCs w:val="24"/>
          </w:rPr>
          <w:delText xml:space="preserve">e </w:delText>
        </w:r>
      </w:del>
      <w:r w:rsidRPr="000C5CA5">
        <w:rPr>
          <w:rFonts w:ascii="Times New Roman" w:hAnsi="Times New Roman" w:cs="Times New Roman"/>
          <w:b/>
          <w:bCs/>
          <w:sz w:val="24"/>
          <w:szCs w:val="24"/>
        </w:rPr>
        <w:t xml:space="preserve">nõude </w:t>
      </w:r>
      <w:commentRangeEnd w:id="199"/>
      <w:r w:rsidR="00DD45EE">
        <w:rPr>
          <w:rStyle w:val="Kommentaariviide"/>
        </w:rPr>
        <w:commentReference w:id="199"/>
      </w:r>
      <w:r w:rsidRPr="000C5CA5">
        <w:rPr>
          <w:rFonts w:ascii="Times New Roman" w:hAnsi="Times New Roman" w:cs="Times New Roman"/>
          <w:b/>
          <w:bCs/>
          <w:sz w:val="24"/>
          <w:szCs w:val="24"/>
        </w:rPr>
        <w:t>rikkumine</w:t>
      </w:r>
    </w:p>
    <w:p w14:paraId="0B656066" w14:textId="4C18CC50"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9 sätestatud nõuete täitmata jätmise eest</w:t>
      </w:r>
      <w:del w:id="201" w:author="Katariina Kärsten - JUSTDIGI" w:date="2025-09-12T19:40:00Z" w16du:dateUtc="2025-09-12T16:40:00Z">
        <w:r w:rsidRPr="000C5CA5" w:rsidDel="0091106B">
          <w:rPr>
            <w:rFonts w:ascii="Times New Roman" w:hAnsi="Times New Roman" w:cs="Times New Roman"/>
            <w:sz w:val="24"/>
            <w:szCs w:val="24"/>
          </w:rPr>
          <w:delText>, kui selle teo on</w:delText>
        </w:r>
      </w:del>
      <w:ins w:id="202" w:author="Merike Koppel - JUSTDIGI" w:date="2025-08-21T10:12:00Z" w16du:dateUtc="2025-08-21T07:12:00Z">
        <w:del w:id="203" w:author="Katariina Kärsten - JUSTDIGI" w:date="2025-09-12T19:40:00Z" w16du:dateUtc="2025-09-12T16:40:00Z">
          <w:r w:rsidR="00AE623C" w:rsidDel="0091106B">
            <w:rPr>
              <w:rFonts w:ascii="Times New Roman" w:hAnsi="Times New Roman" w:cs="Times New Roman"/>
              <w:sz w:val="24"/>
              <w:szCs w:val="24"/>
            </w:rPr>
            <w:delText xml:space="preserve"> toime</w:delText>
          </w:r>
        </w:del>
      </w:ins>
      <w:del w:id="204" w:author="Katariina Kärsten - JUSTDIGI" w:date="2025-09-12T19:40:00Z" w16du:dateUtc="2025-09-12T16:40:00Z">
        <w:r w:rsidRPr="000C5CA5" w:rsidDel="0091106B">
          <w:rPr>
            <w:rFonts w:ascii="Times New Roman" w:hAnsi="Times New Roman" w:cs="Times New Roman"/>
            <w:sz w:val="24"/>
            <w:szCs w:val="24"/>
          </w:rPr>
          <w:delText xml:space="preserve"> pannud toime füüsiline isik</w:delText>
        </w:r>
      </w:del>
      <w:ins w:id="205" w:author="Merike Koppel - JUSTDIGI" w:date="2025-08-21T10:02:00Z" w16du:dateUtc="2025-08-21T07:02:00Z">
        <w:del w:id="206" w:author="Katariina Kärsten - JUSTDIGI" w:date="2025-09-12T19:40:00Z" w16du:dateUtc="2025-09-12T16:40:00Z">
          <w:r w:rsidR="00DD45EE" w:rsidDel="0091106B">
            <w:rPr>
              <w:rFonts w:ascii="Times New Roman" w:hAnsi="Times New Roman" w:cs="Times New Roman"/>
              <w:sz w:val="24"/>
              <w:szCs w:val="24"/>
            </w:rPr>
            <w:delText>,</w:delText>
          </w:r>
        </w:del>
      </w:ins>
      <w:r w:rsidRPr="000C5CA5">
        <w:rPr>
          <w:rFonts w:ascii="Times New Roman" w:hAnsi="Times New Roman" w:cs="Times New Roman"/>
          <w:sz w:val="24"/>
          <w:szCs w:val="24"/>
        </w:rPr>
        <w:t xml:space="preserve"> –</w:t>
      </w:r>
    </w:p>
    <w:p w14:paraId="4B2FCD52" w14:textId="1006B29F"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 xml:space="preserve">karistatakse rahatrahviga kuni 500 000 eurot, kuid mitte rohkem kui </w:t>
      </w:r>
      <w:del w:id="207" w:author="Merike Koppel - JUSTDIGI" w:date="2025-08-21T10:03:00Z" w16du:dateUtc="2025-08-21T07:03:00Z">
        <w:r w:rsidRPr="000C5CA5" w:rsidDel="00DD45EE">
          <w:rPr>
            <w:rFonts w:ascii="Times New Roman" w:hAnsi="Times New Roman" w:cs="Times New Roman"/>
            <w:sz w:val="24"/>
            <w:szCs w:val="24"/>
          </w:rPr>
          <w:delText xml:space="preserve">kakskümmend </w:delText>
        </w:r>
      </w:del>
      <w:ins w:id="208" w:author="Merike Koppel - JUSTDIGI" w:date="2025-08-21T10:03:00Z" w16du:dateUtc="2025-08-21T07:03:00Z">
        <w:r w:rsidR="00DD45EE">
          <w:rPr>
            <w:rFonts w:ascii="Times New Roman" w:hAnsi="Times New Roman" w:cs="Times New Roman"/>
            <w:sz w:val="24"/>
            <w:szCs w:val="24"/>
          </w:rPr>
          <w:t>20</w:t>
        </w:r>
        <w:r w:rsidR="00DD45EE" w:rsidRPr="000C5CA5">
          <w:rPr>
            <w:rFonts w:ascii="Times New Roman" w:hAnsi="Times New Roman" w:cs="Times New Roman"/>
            <w:sz w:val="24"/>
            <w:szCs w:val="24"/>
          </w:rPr>
          <w:t xml:space="preserve"> </w:t>
        </w:r>
      </w:ins>
      <w:r w:rsidRPr="000C5CA5">
        <w:rPr>
          <w:rFonts w:ascii="Times New Roman" w:hAnsi="Times New Roman" w:cs="Times New Roman"/>
          <w:sz w:val="24"/>
          <w:szCs w:val="24"/>
        </w:rPr>
        <w:t xml:space="preserve">protsenti füüsilise isiku eelmise kalendriaasta </w:t>
      </w:r>
      <w:del w:id="209" w:author="Merike Koppel - JUSTDIGI" w:date="2025-08-21T10:03:00Z" w16du:dateUtc="2025-08-21T07:03:00Z">
        <w:r w:rsidRPr="000C5CA5" w:rsidDel="00DD45EE">
          <w:rPr>
            <w:rFonts w:ascii="Times New Roman" w:hAnsi="Times New Roman" w:cs="Times New Roman"/>
            <w:sz w:val="24"/>
            <w:szCs w:val="24"/>
          </w:rPr>
          <w:delText xml:space="preserve">aastasest </w:delText>
        </w:r>
      </w:del>
      <w:r w:rsidRPr="000C5CA5">
        <w:rPr>
          <w:rFonts w:ascii="Times New Roman" w:hAnsi="Times New Roman" w:cs="Times New Roman"/>
          <w:sz w:val="24"/>
          <w:szCs w:val="24"/>
        </w:rPr>
        <w:t>sissetulekust ja mitte vähem kui väärteo tulemusel teenitud kasule vastav</w:t>
      </w:r>
      <w:del w:id="210" w:author="Merike Koppel - JUSTDIGI" w:date="2025-08-21T10:10:00Z" w16du:dateUtc="2025-08-21T07:10:00Z">
        <w:r w:rsidRPr="000C5CA5" w:rsidDel="00E8202D">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211" w:author="Merike Koppel - JUSTDIGI" w:date="2025-08-21T10:10:00Z" w16du:dateUtc="2025-08-21T07:10:00Z">
        <w:r w:rsidRPr="000C5CA5" w:rsidDel="00E8202D">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03E49956" w14:textId="77777777" w:rsidR="00784F5C" w:rsidRPr="000C5CA5" w:rsidRDefault="00784F5C" w:rsidP="00784F5C">
      <w:pPr>
        <w:spacing w:after="0"/>
        <w:jc w:val="both"/>
        <w:rPr>
          <w:rFonts w:ascii="Times New Roman" w:hAnsi="Times New Roman" w:cs="Times New Roman"/>
          <w:sz w:val="24"/>
          <w:szCs w:val="24"/>
        </w:rPr>
      </w:pPr>
    </w:p>
    <w:p w14:paraId="73DB23D9"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38FB3118" w14:textId="54FAFA02"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üks protsent juriidilise isiku või tema konsolideerimisgrupi konsolideeritud käibest, kuid mitte vähem kui väärteo tulemusel teenitud kasule vastav</w:t>
      </w:r>
      <w:del w:id="212" w:author="Merike Koppel - JUSTDIGI" w:date="2025-08-21T10:10:00Z" w16du:dateUtc="2025-08-21T07:10:00Z">
        <w:r w:rsidRPr="000C5CA5" w:rsidDel="00E8202D">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213" w:author="Merike Koppel - JUSTDIGI" w:date="2025-08-21T10:10:00Z" w16du:dateUtc="2025-08-21T07:10:00Z">
        <w:r w:rsidRPr="000C5CA5" w:rsidDel="00E8202D">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179749E7" w14:textId="77777777" w:rsidR="00784F5C" w:rsidRPr="000C5CA5" w:rsidRDefault="00784F5C" w:rsidP="00784F5C">
      <w:pPr>
        <w:spacing w:after="0"/>
        <w:jc w:val="both"/>
        <w:rPr>
          <w:rFonts w:ascii="Times New Roman" w:hAnsi="Times New Roman" w:cs="Times New Roman"/>
          <w:b/>
          <w:bCs/>
          <w:sz w:val="24"/>
          <w:szCs w:val="24"/>
        </w:rPr>
      </w:pPr>
    </w:p>
    <w:p w14:paraId="21FAD0C7"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b/>
          <w:bCs/>
          <w:sz w:val="24"/>
          <w:szCs w:val="24"/>
        </w:rPr>
        <w:t>§ 101</w:t>
      </w:r>
      <w:r w:rsidRPr="000C5CA5">
        <w:rPr>
          <w:rFonts w:ascii="Times New Roman" w:hAnsi="Times New Roman" w:cs="Times New Roman"/>
          <w:b/>
          <w:bCs/>
          <w:sz w:val="24"/>
          <w:szCs w:val="24"/>
          <w:vertAlign w:val="superscript"/>
        </w:rPr>
        <w:t>10</w:t>
      </w:r>
      <w:r w:rsidRPr="000C5CA5">
        <w:rPr>
          <w:rFonts w:ascii="Times New Roman" w:hAnsi="Times New Roman" w:cs="Times New Roman"/>
          <w:b/>
          <w:bCs/>
          <w:sz w:val="24"/>
          <w:szCs w:val="24"/>
        </w:rPr>
        <w:t>. Ametialaselt tehinguid vahendavate või täitvate isikute kohustuste rikkumine</w:t>
      </w:r>
    </w:p>
    <w:p w14:paraId="2E281C10" w14:textId="712138BD"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15 sätestatud nõuete täitmata jätmise eest</w:t>
      </w:r>
      <w:del w:id="214" w:author="Katariina Kärsten - JUSTDIGI" w:date="2025-09-12T19:41:00Z" w16du:dateUtc="2025-09-12T16:41:00Z">
        <w:r w:rsidRPr="000C5CA5" w:rsidDel="0091106B">
          <w:rPr>
            <w:rFonts w:ascii="Times New Roman" w:hAnsi="Times New Roman" w:cs="Times New Roman"/>
            <w:sz w:val="24"/>
            <w:szCs w:val="24"/>
          </w:rPr>
          <w:delText xml:space="preserve">, kui selle teo on </w:delText>
        </w:r>
      </w:del>
      <w:ins w:id="215" w:author="Merike Koppel - JUSTDIGI" w:date="2025-08-21T10:11:00Z" w16du:dateUtc="2025-08-21T07:11:00Z">
        <w:del w:id="216" w:author="Katariina Kärsten - JUSTDIGI" w:date="2025-09-12T19:41:00Z" w16du:dateUtc="2025-09-12T16:41:00Z">
          <w:r w:rsidR="00AE623C" w:rsidDel="0091106B">
            <w:rPr>
              <w:rFonts w:ascii="Times New Roman" w:hAnsi="Times New Roman" w:cs="Times New Roman"/>
              <w:sz w:val="24"/>
              <w:szCs w:val="24"/>
            </w:rPr>
            <w:delText xml:space="preserve">toime </w:delText>
          </w:r>
        </w:del>
      </w:ins>
      <w:del w:id="217" w:author="Katariina Kärsten - JUSTDIGI" w:date="2025-09-12T19:41:00Z" w16du:dateUtc="2025-09-12T16:41:00Z">
        <w:r w:rsidRPr="000C5CA5" w:rsidDel="0091106B">
          <w:rPr>
            <w:rFonts w:ascii="Times New Roman" w:hAnsi="Times New Roman" w:cs="Times New Roman"/>
            <w:sz w:val="24"/>
            <w:szCs w:val="24"/>
          </w:rPr>
          <w:delText>pannud toime füüsiline isik</w:delText>
        </w:r>
      </w:del>
      <w:ins w:id="218" w:author="Merike Koppel - JUSTDIGI" w:date="2025-08-21T10:11:00Z" w16du:dateUtc="2025-08-21T07:11:00Z">
        <w:del w:id="219" w:author="Katariina Kärsten - JUSTDIGI" w:date="2025-09-12T19:41:00Z" w16du:dateUtc="2025-09-12T16:41:00Z">
          <w:r w:rsidR="00A30648" w:rsidDel="0091106B">
            <w:rPr>
              <w:rFonts w:ascii="Times New Roman" w:hAnsi="Times New Roman" w:cs="Times New Roman"/>
              <w:sz w:val="24"/>
              <w:szCs w:val="24"/>
            </w:rPr>
            <w:delText>,</w:delText>
          </w:r>
        </w:del>
      </w:ins>
      <w:r w:rsidRPr="000C5CA5">
        <w:rPr>
          <w:rFonts w:ascii="Times New Roman" w:hAnsi="Times New Roman" w:cs="Times New Roman"/>
          <w:sz w:val="24"/>
          <w:szCs w:val="24"/>
        </w:rPr>
        <w:t xml:space="preserve"> –</w:t>
      </w:r>
    </w:p>
    <w:p w14:paraId="53C96D60" w14:textId="77085A4D"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 xml:space="preserve">karistatakse rahatrahviga kuni 1 000 000 eurot, kuid mitte rohkem kui </w:t>
      </w:r>
      <w:del w:id="220" w:author="Merike Koppel - JUSTDIGI" w:date="2025-08-21T10:15:00Z" w16du:dateUtc="2025-08-21T07:15:00Z">
        <w:r w:rsidRPr="000C5CA5" w:rsidDel="00F52CA7">
          <w:rPr>
            <w:rFonts w:ascii="Times New Roman" w:hAnsi="Times New Roman" w:cs="Times New Roman"/>
            <w:sz w:val="24"/>
            <w:szCs w:val="24"/>
          </w:rPr>
          <w:delText xml:space="preserve">kakskümmend </w:delText>
        </w:r>
      </w:del>
      <w:ins w:id="221" w:author="Merike Koppel - JUSTDIGI" w:date="2025-08-21T10:15:00Z" w16du:dateUtc="2025-08-21T07:15:00Z">
        <w:r w:rsidR="00F52CA7">
          <w:rPr>
            <w:rFonts w:ascii="Times New Roman" w:hAnsi="Times New Roman" w:cs="Times New Roman"/>
            <w:sz w:val="24"/>
            <w:szCs w:val="24"/>
          </w:rPr>
          <w:t>20</w:t>
        </w:r>
        <w:r w:rsidR="00F52CA7" w:rsidRPr="000C5CA5">
          <w:rPr>
            <w:rFonts w:ascii="Times New Roman" w:hAnsi="Times New Roman" w:cs="Times New Roman"/>
            <w:sz w:val="24"/>
            <w:szCs w:val="24"/>
          </w:rPr>
          <w:t xml:space="preserve"> </w:t>
        </w:r>
      </w:ins>
      <w:r w:rsidRPr="000C5CA5">
        <w:rPr>
          <w:rFonts w:ascii="Times New Roman" w:hAnsi="Times New Roman" w:cs="Times New Roman"/>
          <w:sz w:val="24"/>
          <w:szCs w:val="24"/>
        </w:rPr>
        <w:t xml:space="preserve">protsenti füüsilise isiku eelmise kalendriaasta </w:t>
      </w:r>
      <w:del w:id="222" w:author="Merike Koppel - JUSTDIGI" w:date="2025-08-21T10:15:00Z" w16du:dateUtc="2025-08-21T07:15:00Z">
        <w:r w:rsidRPr="000C5CA5" w:rsidDel="00F52CA7">
          <w:rPr>
            <w:rFonts w:ascii="Times New Roman" w:hAnsi="Times New Roman" w:cs="Times New Roman"/>
            <w:sz w:val="24"/>
            <w:szCs w:val="24"/>
          </w:rPr>
          <w:delText xml:space="preserve">aastasest </w:delText>
        </w:r>
      </w:del>
      <w:r w:rsidRPr="000C5CA5">
        <w:rPr>
          <w:rFonts w:ascii="Times New Roman" w:hAnsi="Times New Roman" w:cs="Times New Roman"/>
          <w:sz w:val="24"/>
          <w:szCs w:val="24"/>
        </w:rPr>
        <w:t>sissetulekust ja mitte vähem kui väärteo tulemusel teenitud kasule vastav</w:t>
      </w:r>
      <w:del w:id="223" w:author="Merike Koppel - JUSTDIGI" w:date="2025-08-21T10:15:00Z" w16du:dateUtc="2025-08-21T07:15:00Z">
        <w:r w:rsidRPr="000C5CA5" w:rsidDel="00F52CA7">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224" w:author="Merike Koppel - JUSTDIGI" w:date="2025-08-21T10:15:00Z" w16du:dateUtc="2025-08-21T07:15:00Z">
        <w:r w:rsidRPr="000C5CA5" w:rsidDel="00F52CA7">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7175D45D" w14:textId="77777777" w:rsidR="00784F5C" w:rsidRPr="000C5CA5" w:rsidRDefault="00784F5C" w:rsidP="00784F5C">
      <w:pPr>
        <w:spacing w:after="0"/>
        <w:jc w:val="both"/>
        <w:rPr>
          <w:rFonts w:ascii="Times New Roman" w:hAnsi="Times New Roman" w:cs="Times New Roman"/>
          <w:sz w:val="24"/>
          <w:szCs w:val="24"/>
        </w:rPr>
      </w:pPr>
    </w:p>
    <w:p w14:paraId="5060E17B"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2FB70287" w14:textId="0070B59E"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kaks protsenti juriidilise isiku või tema konsolideerimisgrupi konsolideeritud käibest, kuid mitte vähem kui väärteo tulemusel teenitud kasule vastav</w:t>
      </w:r>
      <w:del w:id="225" w:author="Merike Koppel - JUSTDIGI" w:date="2025-08-21T10:14:00Z" w16du:dateUtc="2025-08-21T07:14:00Z">
        <w:r w:rsidRPr="000C5CA5" w:rsidDel="00B42D6A">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w:t>
      </w:r>
      <w:del w:id="226" w:author="Merike Koppel - JUSTDIGI" w:date="2025-08-21T10:14:00Z" w16du:dateUtc="2025-08-21T07:14:00Z">
        <w:r w:rsidRPr="000C5CA5" w:rsidDel="00B42D6A">
          <w:rPr>
            <w:rFonts w:ascii="Times New Roman" w:hAnsi="Times New Roman" w:cs="Times New Roman"/>
            <w:sz w:val="24"/>
            <w:szCs w:val="24"/>
          </w:rPr>
          <w:delText>as</w:delText>
        </w:r>
      </w:del>
      <w:r w:rsidRPr="000C5CA5">
        <w:rPr>
          <w:rFonts w:ascii="Times New Roman" w:hAnsi="Times New Roman" w:cs="Times New Roman"/>
          <w:sz w:val="24"/>
          <w:szCs w:val="24"/>
        </w:rPr>
        <w:t>.“;</w:t>
      </w:r>
    </w:p>
    <w:p w14:paraId="1AE8BC87" w14:textId="77777777" w:rsidR="00784F5C" w:rsidRPr="000C5CA5" w:rsidRDefault="00784F5C" w:rsidP="00784F5C">
      <w:pPr>
        <w:spacing w:after="0"/>
        <w:jc w:val="both"/>
        <w:rPr>
          <w:rFonts w:ascii="Times New Roman" w:hAnsi="Times New Roman" w:cs="Times New Roman"/>
          <w:sz w:val="24"/>
          <w:szCs w:val="24"/>
        </w:rPr>
      </w:pPr>
    </w:p>
    <w:p w14:paraId="6D954575" w14:textId="77777777" w:rsidR="00784F5C" w:rsidRPr="000C5CA5" w:rsidRDefault="00784F5C" w:rsidP="00784F5C">
      <w:pPr>
        <w:spacing w:after="0"/>
        <w:jc w:val="both"/>
        <w:rPr>
          <w:rFonts w:ascii="Times New Roman" w:hAnsi="Times New Roman" w:cs="Times New Roman"/>
          <w:sz w:val="24"/>
          <w:szCs w:val="24"/>
        </w:rPr>
      </w:pPr>
      <w:r>
        <w:rPr>
          <w:rFonts w:ascii="Times New Roman" w:hAnsi="Times New Roman" w:cs="Times New Roman"/>
          <w:b/>
          <w:bCs/>
          <w:sz w:val="24"/>
          <w:szCs w:val="24"/>
        </w:rPr>
        <w:t>34</w:t>
      </w:r>
      <w:r w:rsidRPr="000C5CA5">
        <w:rPr>
          <w:rFonts w:ascii="Times New Roman" w:hAnsi="Times New Roman" w:cs="Times New Roman"/>
          <w:b/>
          <w:bCs/>
          <w:sz w:val="24"/>
          <w:szCs w:val="24"/>
        </w:rPr>
        <w:t>)</w:t>
      </w:r>
      <w:r w:rsidRPr="000C5CA5">
        <w:rPr>
          <w:rFonts w:ascii="Times New Roman" w:hAnsi="Times New Roman" w:cs="Times New Roman"/>
          <w:sz w:val="24"/>
          <w:szCs w:val="24"/>
        </w:rPr>
        <w:t xml:space="preserve"> paragrahvi 103 lõikes 1 asendatakse arv „100“ arvuga „300“;</w:t>
      </w:r>
    </w:p>
    <w:p w14:paraId="12967F1C" w14:textId="77777777" w:rsidR="00784F5C" w:rsidRPr="000C5CA5" w:rsidRDefault="00784F5C" w:rsidP="00784F5C">
      <w:pPr>
        <w:spacing w:after="0"/>
        <w:jc w:val="both"/>
        <w:rPr>
          <w:rFonts w:ascii="Times New Roman" w:hAnsi="Times New Roman" w:cs="Times New Roman"/>
          <w:sz w:val="24"/>
          <w:szCs w:val="24"/>
        </w:rPr>
      </w:pPr>
    </w:p>
    <w:p w14:paraId="32971456" w14:textId="77777777" w:rsidR="00784F5C" w:rsidRPr="000C5CA5" w:rsidRDefault="00784F5C" w:rsidP="00784F5C">
      <w:pPr>
        <w:spacing w:after="0"/>
        <w:jc w:val="both"/>
        <w:rPr>
          <w:rFonts w:ascii="Times New Roman" w:eastAsia="Times New Roman" w:hAnsi="Times New Roman" w:cs="Times New Roman"/>
          <w:b/>
          <w:bCs/>
          <w:color w:val="000000"/>
          <w:kern w:val="0"/>
          <w:sz w:val="24"/>
          <w:lang w:eastAsia="et-EE"/>
          <w14:ligatures w14:val="none"/>
        </w:rPr>
      </w:pPr>
      <w:r>
        <w:rPr>
          <w:rFonts w:ascii="Times New Roman" w:hAnsi="Times New Roman" w:cs="Times New Roman"/>
          <w:b/>
          <w:bCs/>
          <w:sz w:val="24"/>
          <w:szCs w:val="24"/>
        </w:rPr>
        <w:t>35</w:t>
      </w:r>
      <w:r w:rsidRPr="000C5CA5">
        <w:rPr>
          <w:rFonts w:ascii="Times New Roman" w:hAnsi="Times New Roman" w:cs="Times New Roman"/>
          <w:b/>
          <w:bCs/>
          <w:sz w:val="24"/>
          <w:szCs w:val="24"/>
        </w:rPr>
        <w:t>)</w:t>
      </w:r>
      <w:r w:rsidRPr="000C5CA5">
        <w:rPr>
          <w:rFonts w:ascii="Times New Roman" w:hAnsi="Times New Roman" w:cs="Times New Roman"/>
          <w:sz w:val="24"/>
          <w:szCs w:val="24"/>
        </w:rPr>
        <w:t xml:space="preserve"> paragrahvi 103 lõikes 2 asendatakse arv „1300“ arvuga „</w:t>
      </w:r>
      <w:r>
        <w:rPr>
          <w:rFonts w:ascii="Times New Roman" w:hAnsi="Times New Roman" w:cs="Times New Roman"/>
          <w:sz w:val="24"/>
          <w:szCs w:val="24"/>
        </w:rPr>
        <w:t>4</w:t>
      </w:r>
      <w:r w:rsidRPr="000C5CA5">
        <w:rPr>
          <w:rFonts w:ascii="Times New Roman" w:hAnsi="Times New Roman" w:cs="Times New Roman"/>
          <w:sz w:val="24"/>
          <w:szCs w:val="24"/>
        </w:rPr>
        <w:t>00 000“;</w:t>
      </w:r>
    </w:p>
    <w:p w14:paraId="68F405CD" w14:textId="77777777"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748F6C26" w14:textId="79DAAC68" w:rsidR="00784F5C" w:rsidRPr="000C5CA5" w:rsidRDefault="00784F5C" w:rsidP="00784F5C">
      <w:pPr>
        <w:spacing w:after="0"/>
        <w:jc w:val="both"/>
        <w:rPr>
          <w:rFonts w:ascii="Times New Roman" w:hAnsi="Times New Roman" w:cs="Times New Roman"/>
          <w:sz w:val="24"/>
          <w:szCs w:val="24"/>
        </w:rPr>
      </w:pPr>
      <w:r>
        <w:rPr>
          <w:rFonts w:ascii="Times New Roman" w:eastAsia="Times New Roman" w:hAnsi="Times New Roman" w:cs="Times New Roman"/>
          <w:b/>
          <w:bCs/>
          <w:color w:val="000000"/>
          <w:kern w:val="0"/>
          <w:sz w:val="24"/>
          <w:lang w:eastAsia="et-EE"/>
          <w14:ligatures w14:val="none"/>
        </w:rPr>
        <w:t>36</w:t>
      </w:r>
      <w:r w:rsidRPr="000C5CA5">
        <w:rPr>
          <w:rFonts w:ascii="Times New Roman" w:eastAsia="Times New Roman" w:hAnsi="Times New Roman" w:cs="Times New Roman"/>
          <w:b/>
          <w:bCs/>
          <w:color w:val="000000"/>
          <w:kern w:val="0"/>
          <w:sz w:val="24"/>
          <w:lang w:eastAsia="et-EE"/>
          <w14:ligatures w14:val="none"/>
        </w:rPr>
        <w:t>)</w:t>
      </w:r>
      <w:r w:rsidRPr="000C5CA5">
        <w:rPr>
          <w:rFonts w:ascii="Times New Roman" w:eastAsia="Times New Roman" w:hAnsi="Times New Roman" w:cs="Times New Roman"/>
          <w:color w:val="000000"/>
          <w:kern w:val="0"/>
          <w:sz w:val="24"/>
          <w:lang w:eastAsia="et-EE"/>
          <w14:ligatures w14:val="none"/>
        </w:rPr>
        <w:t xml:space="preserve"> seadust täiendataks</w:t>
      </w:r>
      <w:del w:id="227" w:author="Merike Koppel - JUSTDIGI" w:date="2025-08-21T10:17:00Z" w16du:dateUtc="2025-08-21T07:17:00Z">
        <w:r w:rsidRPr="000C5CA5" w:rsidDel="00A67C38">
          <w:rPr>
            <w:rFonts w:ascii="Times New Roman" w:eastAsia="Times New Roman" w:hAnsi="Times New Roman" w:cs="Times New Roman"/>
            <w:color w:val="000000"/>
            <w:kern w:val="0"/>
            <w:sz w:val="24"/>
            <w:lang w:eastAsia="et-EE"/>
            <w14:ligatures w14:val="none"/>
          </w:rPr>
          <w:delText xml:space="preserve"> </w:delText>
        </w:r>
      </w:del>
      <w:r w:rsidRPr="000C5CA5">
        <w:rPr>
          <w:rFonts w:ascii="Times New Roman" w:eastAsia="Times New Roman" w:hAnsi="Times New Roman" w:cs="Times New Roman"/>
          <w:color w:val="000000"/>
          <w:kern w:val="0"/>
          <w:sz w:val="24"/>
          <w:lang w:eastAsia="et-EE"/>
          <w14:ligatures w14:val="none"/>
        </w:rPr>
        <w:t>e</w:t>
      </w:r>
      <w:ins w:id="228" w:author="Merike Koppel - JUSTDIGI" w:date="2025-08-21T10:17:00Z" w16du:dateUtc="2025-08-21T07:17:00Z">
        <w:r w:rsidR="00A67C38">
          <w:rPr>
            <w:rFonts w:ascii="Times New Roman" w:eastAsia="Times New Roman" w:hAnsi="Times New Roman" w:cs="Times New Roman"/>
            <w:color w:val="000000"/>
            <w:kern w:val="0"/>
            <w:sz w:val="24"/>
            <w:lang w:eastAsia="et-EE"/>
            <w14:ligatures w14:val="none"/>
          </w:rPr>
          <w:t xml:space="preserve"> </w:t>
        </w:r>
      </w:ins>
      <w:r w:rsidRPr="000C5CA5">
        <w:rPr>
          <w:rFonts w:ascii="Times New Roman" w:hAnsi="Times New Roman" w:cs="Times New Roman"/>
          <w:sz w:val="24"/>
          <w:szCs w:val="24"/>
        </w:rPr>
        <w:t>§-ga 103</w:t>
      </w:r>
      <w:r w:rsidRPr="000C5CA5">
        <w:rPr>
          <w:rFonts w:ascii="Times New Roman" w:hAnsi="Times New Roman" w:cs="Times New Roman"/>
          <w:sz w:val="24"/>
          <w:szCs w:val="24"/>
          <w:vertAlign w:val="superscript"/>
        </w:rPr>
        <w:t>1</w:t>
      </w:r>
      <w:r w:rsidRPr="000C5CA5">
        <w:rPr>
          <w:rFonts w:ascii="Times New Roman" w:hAnsi="Times New Roman" w:cs="Times New Roman"/>
          <w:sz w:val="24"/>
          <w:szCs w:val="24"/>
        </w:rPr>
        <w:t xml:space="preserve"> järgmises sõnastuses:</w:t>
      </w:r>
    </w:p>
    <w:p w14:paraId="3D34F679"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eastAsia="Times New Roman" w:hAnsi="Times New Roman" w:cs="Times New Roman"/>
          <w:color w:val="000000"/>
          <w:kern w:val="0"/>
          <w:sz w:val="24"/>
          <w:lang w:eastAsia="et-EE"/>
          <w14:ligatures w14:val="none"/>
        </w:rPr>
        <w:t>„</w:t>
      </w:r>
      <w:r w:rsidRPr="000C5CA5">
        <w:rPr>
          <w:rFonts w:ascii="Times New Roman" w:hAnsi="Times New Roman" w:cs="Times New Roman"/>
          <w:b/>
          <w:bCs/>
          <w:sz w:val="24"/>
          <w:szCs w:val="24"/>
        </w:rPr>
        <w:t>§ 103</w:t>
      </w:r>
      <w:r w:rsidRPr="000C5CA5">
        <w:rPr>
          <w:rFonts w:ascii="Times New Roman" w:hAnsi="Times New Roman" w:cs="Times New Roman"/>
          <w:b/>
          <w:bCs/>
          <w:sz w:val="24"/>
          <w:szCs w:val="24"/>
          <w:vertAlign w:val="superscript"/>
        </w:rPr>
        <w:t>1</w:t>
      </w:r>
      <w:r w:rsidRPr="000C5CA5">
        <w:rPr>
          <w:rFonts w:ascii="Times New Roman" w:hAnsi="Times New Roman" w:cs="Times New Roman"/>
          <w:b/>
          <w:bCs/>
          <w:sz w:val="24"/>
          <w:szCs w:val="24"/>
        </w:rPr>
        <w:t>. Andmete kogumise nõude rikkumine</w:t>
      </w:r>
    </w:p>
    <w:p w14:paraId="33E065C9" w14:textId="6AE79ADF"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r w:rsidRPr="000C5CA5">
        <w:rPr>
          <w:rFonts w:ascii="Times New Roman" w:eastAsia="Times New Roman" w:hAnsi="Times New Roman" w:cs="Times New Roman"/>
          <w:color w:val="000000"/>
          <w:kern w:val="0"/>
          <w:sz w:val="24"/>
          <w:lang w:eastAsia="et-EE"/>
          <w14:ligatures w14:val="none"/>
        </w:rPr>
        <w:t xml:space="preserve">(1) </w:t>
      </w:r>
      <w:r w:rsidRPr="000C5CA5">
        <w:rPr>
          <w:rFonts w:ascii="Times New Roman" w:hAnsi="Times New Roman" w:cs="Times New Roman"/>
          <w:sz w:val="24"/>
          <w:szCs w:val="24"/>
        </w:rPr>
        <w:t>Euroopa Parlamendi ja nõukogu määruse (EL) nr 1227/2011 artiklis 8 sätestatud nõuete täitmata jätmise eest</w:t>
      </w:r>
      <w:del w:id="229" w:author="Katariina Kärsten - JUSTDIGI" w:date="2025-09-12T19:41:00Z" w16du:dateUtc="2025-09-12T16:41:00Z">
        <w:r w:rsidRPr="000C5CA5" w:rsidDel="0091106B">
          <w:rPr>
            <w:rFonts w:ascii="Times New Roman" w:hAnsi="Times New Roman" w:cs="Times New Roman"/>
            <w:sz w:val="24"/>
            <w:szCs w:val="24"/>
          </w:rPr>
          <w:delText xml:space="preserve">, kui selle teo on </w:delText>
        </w:r>
      </w:del>
      <w:ins w:id="230" w:author="Merike Koppel - JUSTDIGI" w:date="2025-08-21T10:16:00Z" w16du:dateUtc="2025-08-21T07:16:00Z">
        <w:del w:id="231" w:author="Katariina Kärsten - JUSTDIGI" w:date="2025-09-12T19:41:00Z" w16du:dateUtc="2025-09-12T16:41:00Z">
          <w:r w:rsidR="00A67C38" w:rsidDel="0091106B">
            <w:rPr>
              <w:rFonts w:ascii="Times New Roman" w:hAnsi="Times New Roman" w:cs="Times New Roman"/>
              <w:sz w:val="24"/>
              <w:szCs w:val="24"/>
            </w:rPr>
            <w:delText xml:space="preserve">toime </w:delText>
          </w:r>
        </w:del>
      </w:ins>
      <w:del w:id="232" w:author="Katariina Kärsten - JUSTDIGI" w:date="2025-09-12T19:41:00Z" w16du:dateUtc="2025-09-12T16:41:00Z">
        <w:r w:rsidRPr="000C5CA5" w:rsidDel="0091106B">
          <w:rPr>
            <w:rFonts w:ascii="Times New Roman" w:hAnsi="Times New Roman" w:cs="Times New Roman"/>
            <w:sz w:val="24"/>
            <w:szCs w:val="24"/>
          </w:rPr>
          <w:delText>pannud toime füüsiline isik</w:delText>
        </w:r>
      </w:del>
      <w:ins w:id="233" w:author="Merike Koppel - JUSTDIGI" w:date="2025-08-21T10:17:00Z" w16du:dateUtc="2025-08-21T07:17:00Z">
        <w:del w:id="234" w:author="Katariina Kärsten - JUSTDIGI" w:date="2025-09-12T19:41:00Z" w16du:dateUtc="2025-09-12T16:41:00Z">
          <w:r w:rsidR="006F5EB8" w:rsidDel="0091106B">
            <w:rPr>
              <w:rFonts w:ascii="Times New Roman" w:hAnsi="Times New Roman" w:cs="Times New Roman"/>
              <w:sz w:val="24"/>
              <w:szCs w:val="24"/>
            </w:rPr>
            <w:delText>,</w:delText>
          </w:r>
        </w:del>
      </w:ins>
      <w:r w:rsidRPr="000C5CA5">
        <w:rPr>
          <w:rFonts w:ascii="Times New Roman" w:hAnsi="Times New Roman" w:cs="Times New Roman"/>
          <w:sz w:val="24"/>
          <w:szCs w:val="24"/>
        </w:rPr>
        <w:t xml:space="preserve"> –</w:t>
      </w:r>
    </w:p>
    <w:p w14:paraId="42ADA417" w14:textId="1A110163"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 xml:space="preserve">karistatakse rahatrahviga kuni 500 000 eurot, kuid mitte rohkem kui 20 </w:t>
      </w:r>
      <w:del w:id="235" w:author="Merike Koppel - JUSTDIGI" w:date="2025-08-21T10:17:00Z" w16du:dateUtc="2025-08-21T07:17:00Z">
        <w:r w:rsidRPr="000C5CA5" w:rsidDel="006F5EB8">
          <w:rPr>
            <w:rFonts w:ascii="Times New Roman" w:hAnsi="Times New Roman" w:cs="Times New Roman"/>
            <w:sz w:val="24"/>
            <w:szCs w:val="24"/>
          </w:rPr>
          <w:delText xml:space="preserve"> </w:delText>
        </w:r>
      </w:del>
      <w:r w:rsidRPr="000C5CA5">
        <w:rPr>
          <w:rFonts w:ascii="Times New Roman" w:hAnsi="Times New Roman" w:cs="Times New Roman"/>
          <w:sz w:val="24"/>
          <w:szCs w:val="24"/>
        </w:rPr>
        <w:t xml:space="preserve">protsenti füüsilise isiku eelmise kalendriaasta </w:t>
      </w:r>
      <w:del w:id="236" w:author="Merike Koppel - JUSTDIGI" w:date="2025-08-21T10:18:00Z" w16du:dateUtc="2025-08-21T07:18:00Z">
        <w:r w:rsidRPr="000C5CA5" w:rsidDel="006F5EB8">
          <w:rPr>
            <w:rFonts w:ascii="Times New Roman" w:hAnsi="Times New Roman" w:cs="Times New Roman"/>
            <w:sz w:val="24"/>
            <w:szCs w:val="24"/>
          </w:rPr>
          <w:delText xml:space="preserve">aastasest </w:delText>
        </w:r>
      </w:del>
      <w:r w:rsidRPr="000C5CA5">
        <w:rPr>
          <w:rFonts w:ascii="Times New Roman" w:hAnsi="Times New Roman" w:cs="Times New Roman"/>
          <w:sz w:val="24"/>
          <w:szCs w:val="24"/>
        </w:rPr>
        <w:t>sissetulekust ja mitte vähem kui väärteo tulemusel teenitud kasule vastav</w:t>
      </w:r>
      <w:del w:id="237" w:author="Merike Koppel - JUSTDIGI" w:date="2025-08-21T10:18:00Z" w16du:dateUtc="2025-08-21T07:18:00Z">
        <w:r w:rsidRPr="000C5CA5" w:rsidDel="00162B36">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238" w:author="Merike Koppel - JUSTDIGI" w:date="2025-08-21T10:18:00Z" w16du:dateUtc="2025-08-21T07:18:00Z">
        <w:r w:rsidRPr="000C5CA5" w:rsidDel="00162B36">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1A7CD88E" w14:textId="77777777" w:rsidR="00784F5C" w:rsidRPr="000C5CA5" w:rsidRDefault="00784F5C" w:rsidP="00784F5C">
      <w:pPr>
        <w:spacing w:after="0"/>
        <w:jc w:val="both"/>
        <w:rPr>
          <w:rFonts w:ascii="Times New Roman" w:hAnsi="Times New Roman" w:cs="Times New Roman"/>
          <w:sz w:val="24"/>
          <w:szCs w:val="24"/>
        </w:rPr>
      </w:pPr>
    </w:p>
    <w:p w14:paraId="428C7D07"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22A54D49" w14:textId="2E85E265" w:rsidR="00784F5C"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üks protsent juriidilise isiku või tema konsolideerimisgrupi konsolideeritud käibest, kuid mitte vähem kui väärteo tulemusel teenitud kasule vastav</w:t>
      </w:r>
      <w:del w:id="239" w:author="Merike Koppel - JUSTDIGI" w:date="2025-08-21T10:18:00Z" w16du:dateUtc="2025-08-21T07:18:00Z">
        <w:r w:rsidRPr="000C5CA5" w:rsidDel="00162B36">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240" w:author="Merike Koppel - JUSTDIGI" w:date="2025-08-21T10:18:00Z" w16du:dateUtc="2025-08-21T07:18:00Z">
        <w:r w:rsidRPr="000C5CA5" w:rsidDel="00162B36">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3A92B7E5" w14:textId="77777777" w:rsidR="00784F5C" w:rsidRDefault="00784F5C" w:rsidP="00784F5C">
      <w:pPr>
        <w:spacing w:after="0"/>
        <w:jc w:val="both"/>
        <w:rPr>
          <w:rFonts w:ascii="Times New Roman" w:hAnsi="Times New Roman" w:cs="Times New Roman"/>
          <w:sz w:val="24"/>
          <w:szCs w:val="24"/>
        </w:rPr>
      </w:pPr>
    </w:p>
    <w:p w14:paraId="29A5A5E2" w14:textId="77777777" w:rsidR="00784F5C" w:rsidRPr="006F2429" w:rsidRDefault="00784F5C" w:rsidP="00784F5C">
      <w:pPr>
        <w:spacing w:after="0"/>
        <w:jc w:val="both"/>
        <w:rPr>
          <w:rFonts w:ascii="Times New Roman" w:eastAsia="Times New Roman" w:hAnsi="Times New Roman" w:cs="Times New Roman"/>
          <w:b/>
          <w:bCs/>
          <w:color w:val="000000"/>
          <w:kern w:val="0"/>
          <w:sz w:val="24"/>
          <w:lang w:eastAsia="et-EE"/>
          <w14:ligatures w14:val="none"/>
        </w:rPr>
      </w:pPr>
      <w:r>
        <w:rPr>
          <w:rFonts w:ascii="Times New Roman" w:hAnsi="Times New Roman" w:cs="Times New Roman"/>
          <w:b/>
          <w:bCs/>
          <w:sz w:val="24"/>
          <w:szCs w:val="24"/>
        </w:rPr>
        <w:t>37</w:t>
      </w:r>
      <w:r w:rsidRPr="000C5CA5">
        <w:rPr>
          <w:rFonts w:ascii="Times New Roman" w:hAnsi="Times New Roman" w:cs="Times New Roman"/>
          <w:b/>
          <w:bCs/>
          <w:sz w:val="24"/>
          <w:szCs w:val="24"/>
        </w:rPr>
        <w:t>)</w:t>
      </w:r>
      <w:r w:rsidRPr="000C5CA5">
        <w:rPr>
          <w:rFonts w:ascii="Times New Roman" w:hAnsi="Times New Roman" w:cs="Times New Roman"/>
          <w:sz w:val="24"/>
          <w:szCs w:val="24"/>
        </w:rPr>
        <w:t xml:space="preserve"> paragrahvi 10</w:t>
      </w:r>
      <w:r>
        <w:rPr>
          <w:rFonts w:ascii="Times New Roman" w:hAnsi="Times New Roman" w:cs="Times New Roman"/>
          <w:sz w:val="24"/>
          <w:szCs w:val="24"/>
        </w:rPr>
        <w:t>5</w:t>
      </w:r>
      <w:r w:rsidRPr="000C5CA5">
        <w:rPr>
          <w:rFonts w:ascii="Times New Roman" w:hAnsi="Times New Roman" w:cs="Times New Roman"/>
          <w:sz w:val="24"/>
          <w:szCs w:val="24"/>
        </w:rPr>
        <w:t xml:space="preserve"> lõikes 2 asendatakse arv „</w:t>
      </w:r>
      <w:r>
        <w:rPr>
          <w:rFonts w:ascii="Times New Roman" w:hAnsi="Times New Roman" w:cs="Times New Roman"/>
          <w:sz w:val="24"/>
          <w:szCs w:val="24"/>
        </w:rPr>
        <w:t>3200</w:t>
      </w:r>
      <w:r w:rsidRPr="000C5CA5">
        <w:rPr>
          <w:rFonts w:ascii="Times New Roman" w:hAnsi="Times New Roman" w:cs="Times New Roman"/>
          <w:sz w:val="24"/>
          <w:szCs w:val="24"/>
        </w:rPr>
        <w:t>“ arvuga „</w:t>
      </w:r>
      <w:r>
        <w:rPr>
          <w:rFonts w:ascii="Times New Roman" w:hAnsi="Times New Roman" w:cs="Times New Roman"/>
          <w:sz w:val="24"/>
          <w:szCs w:val="24"/>
        </w:rPr>
        <w:t>4</w:t>
      </w:r>
      <w:r w:rsidRPr="000C5CA5">
        <w:rPr>
          <w:rFonts w:ascii="Times New Roman" w:hAnsi="Times New Roman" w:cs="Times New Roman"/>
          <w:sz w:val="24"/>
          <w:szCs w:val="24"/>
        </w:rPr>
        <w:t>00 000“;</w:t>
      </w:r>
    </w:p>
    <w:p w14:paraId="52D992D6" w14:textId="77777777"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r w:rsidRPr="000C5CA5">
        <w:rPr>
          <w:rFonts w:ascii="Times New Roman" w:eastAsia="Times New Roman" w:hAnsi="Times New Roman" w:cs="Times New Roman"/>
          <w:color w:val="000000"/>
          <w:kern w:val="0"/>
          <w:sz w:val="24"/>
          <w:lang w:eastAsia="et-EE"/>
          <w14:ligatures w14:val="none"/>
        </w:rPr>
        <w:t xml:space="preserve"> </w:t>
      </w:r>
    </w:p>
    <w:p w14:paraId="7FE2FD5F" w14:textId="77777777" w:rsidR="00784F5C" w:rsidRDefault="00784F5C" w:rsidP="00784F5C">
      <w:pPr>
        <w:spacing w:after="0"/>
        <w:jc w:val="both"/>
        <w:rPr>
          <w:rFonts w:ascii="Times New Roman" w:hAnsi="Times New Roman" w:cs="Times New Roman"/>
          <w:sz w:val="24"/>
          <w:szCs w:val="24"/>
        </w:rPr>
      </w:pPr>
      <w:r>
        <w:rPr>
          <w:rFonts w:ascii="Times New Roman" w:hAnsi="Times New Roman" w:cs="Times New Roman"/>
          <w:b/>
          <w:bCs/>
          <w:sz w:val="24"/>
          <w:szCs w:val="24"/>
        </w:rPr>
        <w:t>38</w:t>
      </w:r>
      <w:r w:rsidRPr="000C5CA5">
        <w:rPr>
          <w:rFonts w:ascii="Times New Roman" w:hAnsi="Times New Roman" w:cs="Times New Roman"/>
          <w:b/>
          <w:bCs/>
          <w:sz w:val="24"/>
          <w:szCs w:val="24"/>
        </w:rPr>
        <w:t xml:space="preserve">) </w:t>
      </w:r>
      <w:r w:rsidRPr="000C5CA5">
        <w:rPr>
          <w:rFonts w:ascii="Times New Roman" w:hAnsi="Times New Roman" w:cs="Times New Roman"/>
          <w:sz w:val="24"/>
          <w:szCs w:val="24"/>
        </w:rPr>
        <w:t>paragrahvi 106 tekst loetakse</w:t>
      </w:r>
      <w:r>
        <w:rPr>
          <w:rFonts w:ascii="Times New Roman" w:hAnsi="Times New Roman" w:cs="Times New Roman"/>
          <w:sz w:val="24"/>
          <w:szCs w:val="24"/>
        </w:rPr>
        <w:t xml:space="preserve"> lõikeks 1 ning paragrahvi täiendatakse lõikega 2 järgmises sõnastuses:</w:t>
      </w:r>
    </w:p>
    <w:p w14:paraId="421F195A" w14:textId="77777777" w:rsidR="00784F5C" w:rsidRDefault="00784F5C" w:rsidP="00784F5C">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F75B4B">
        <w:rPr>
          <w:rFonts w:ascii="Times New Roman" w:hAnsi="Times New Roman" w:cs="Times New Roman"/>
          <w:sz w:val="24"/>
          <w:szCs w:val="24"/>
        </w:rPr>
        <w:t xml:space="preserve">Käesolevas peatükis sätestatud väärtegude aegumistähtaeg on </w:t>
      </w:r>
      <w:r>
        <w:rPr>
          <w:rFonts w:ascii="Times New Roman" w:hAnsi="Times New Roman" w:cs="Times New Roman"/>
          <w:sz w:val="24"/>
          <w:szCs w:val="24"/>
        </w:rPr>
        <w:t>viis</w:t>
      </w:r>
      <w:r w:rsidRPr="00F75B4B">
        <w:rPr>
          <w:rFonts w:ascii="Times New Roman" w:hAnsi="Times New Roman" w:cs="Times New Roman"/>
          <w:sz w:val="24"/>
          <w:szCs w:val="24"/>
        </w:rPr>
        <w:t xml:space="preserve"> aastat.</w:t>
      </w:r>
      <w:r>
        <w:rPr>
          <w:rFonts w:ascii="Times New Roman" w:hAnsi="Times New Roman" w:cs="Times New Roman"/>
          <w:sz w:val="24"/>
          <w:szCs w:val="24"/>
        </w:rPr>
        <w:t>“;</w:t>
      </w:r>
    </w:p>
    <w:p w14:paraId="7DE2AD27" w14:textId="77777777" w:rsidR="00FF67DF" w:rsidRDefault="00FF67DF" w:rsidP="00784F5C">
      <w:pPr>
        <w:spacing w:after="0"/>
        <w:jc w:val="both"/>
        <w:rPr>
          <w:rFonts w:ascii="Times New Roman" w:hAnsi="Times New Roman" w:cs="Times New Roman"/>
          <w:sz w:val="24"/>
          <w:szCs w:val="24"/>
        </w:rPr>
      </w:pPr>
    </w:p>
    <w:p w14:paraId="510801DA" w14:textId="69C96B16" w:rsidR="00FF67DF" w:rsidRPr="00FF67DF" w:rsidRDefault="00FF67DF" w:rsidP="00FF67DF">
      <w:pPr>
        <w:spacing w:after="0"/>
        <w:jc w:val="both"/>
        <w:rPr>
          <w:rFonts w:ascii="Times New Roman" w:hAnsi="Times New Roman" w:cs="Times New Roman"/>
          <w:sz w:val="24"/>
          <w:szCs w:val="24"/>
        </w:rPr>
      </w:pPr>
      <w:r>
        <w:rPr>
          <w:rFonts w:ascii="Times New Roman" w:hAnsi="Times New Roman" w:cs="Times New Roman"/>
          <w:b/>
          <w:bCs/>
          <w:sz w:val="24"/>
          <w:szCs w:val="24"/>
        </w:rPr>
        <w:t>39</w:t>
      </w:r>
      <w:r w:rsidRPr="00FF67DF">
        <w:rPr>
          <w:rFonts w:ascii="Times New Roman" w:hAnsi="Times New Roman" w:cs="Times New Roman"/>
          <w:b/>
          <w:bCs/>
          <w:sz w:val="24"/>
          <w:szCs w:val="24"/>
        </w:rPr>
        <w:t xml:space="preserve">) </w:t>
      </w:r>
      <w:r w:rsidRPr="00FF67DF">
        <w:rPr>
          <w:rFonts w:ascii="Times New Roman" w:hAnsi="Times New Roman" w:cs="Times New Roman"/>
          <w:sz w:val="24"/>
          <w:szCs w:val="24"/>
        </w:rPr>
        <w:t>paragrahvi 111</w:t>
      </w:r>
      <w:r w:rsidRPr="00FF67DF">
        <w:rPr>
          <w:rFonts w:ascii="Times New Roman" w:hAnsi="Times New Roman" w:cs="Times New Roman"/>
          <w:sz w:val="24"/>
          <w:szCs w:val="24"/>
          <w:vertAlign w:val="superscript"/>
        </w:rPr>
        <w:t>3</w:t>
      </w:r>
      <w:r w:rsidRPr="00FF67DF">
        <w:rPr>
          <w:rFonts w:ascii="Times New Roman" w:hAnsi="Times New Roman" w:cs="Times New Roman"/>
          <w:sz w:val="24"/>
          <w:szCs w:val="24"/>
        </w:rPr>
        <w:t xml:space="preserve"> lõige 17</w:t>
      </w:r>
      <w:r w:rsidRPr="00FF67DF">
        <w:rPr>
          <w:rFonts w:ascii="Times New Roman" w:hAnsi="Times New Roman" w:cs="Times New Roman"/>
          <w:sz w:val="24"/>
          <w:szCs w:val="24"/>
          <w:vertAlign w:val="superscript"/>
        </w:rPr>
        <w:t>1</w:t>
      </w:r>
      <w:r w:rsidRPr="00FF67DF">
        <w:rPr>
          <w:rFonts w:ascii="Times New Roman" w:hAnsi="Times New Roman" w:cs="Times New Roman"/>
          <w:sz w:val="24"/>
          <w:szCs w:val="24"/>
        </w:rPr>
        <w:t xml:space="preserve"> muudetakse ja sõnastatakse järgmiselt:</w:t>
      </w:r>
    </w:p>
    <w:p w14:paraId="26C95D52" w14:textId="5441A3F9" w:rsidR="00FF67DF" w:rsidRDefault="00FF67DF" w:rsidP="00FF67DF">
      <w:pPr>
        <w:spacing w:after="0"/>
        <w:jc w:val="both"/>
        <w:rPr>
          <w:rFonts w:ascii="Times New Roman" w:hAnsi="Times New Roman" w:cs="Times New Roman"/>
          <w:sz w:val="24"/>
          <w:szCs w:val="24"/>
        </w:rPr>
      </w:pPr>
      <w:r w:rsidRPr="00FF67DF">
        <w:rPr>
          <w:rFonts w:ascii="Times New Roman" w:hAnsi="Times New Roman" w:cs="Times New Roman"/>
          <w:sz w:val="24"/>
          <w:szCs w:val="24"/>
        </w:rPr>
        <w:t>„(17</w:t>
      </w:r>
      <w:r w:rsidRPr="00FF67DF">
        <w:rPr>
          <w:rFonts w:ascii="Times New Roman" w:hAnsi="Times New Roman" w:cs="Times New Roman"/>
          <w:sz w:val="24"/>
          <w:szCs w:val="24"/>
          <w:vertAlign w:val="superscript"/>
        </w:rPr>
        <w:t>1</w:t>
      </w:r>
      <w:r w:rsidRPr="00FF67DF">
        <w:rPr>
          <w:rFonts w:ascii="Times New Roman" w:hAnsi="Times New Roman" w:cs="Times New Roman"/>
          <w:sz w:val="24"/>
          <w:szCs w:val="24"/>
        </w:rPr>
        <w:t>) Käesoleva seaduse § 87</w:t>
      </w:r>
      <w:r w:rsidRPr="00FF67DF">
        <w:rPr>
          <w:rFonts w:ascii="Times New Roman" w:hAnsi="Times New Roman" w:cs="Times New Roman"/>
          <w:sz w:val="24"/>
          <w:szCs w:val="24"/>
          <w:vertAlign w:val="superscript"/>
        </w:rPr>
        <w:t>1</w:t>
      </w:r>
      <w:r w:rsidRPr="00FF67DF">
        <w:rPr>
          <w:rFonts w:ascii="Times New Roman" w:hAnsi="Times New Roman" w:cs="Times New Roman"/>
          <w:sz w:val="24"/>
          <w:szCs w:val="24"/>
        </w:rPr>
        <w:t xml:space="preserve"> lõike 6 esimest, kolmandat ja viiendat lauset, sama paragrahvi </w:t>
      </w:r>
      <w:commentRangeStart w:id="241"/>
      <w:ins w:id="242" w:author="Katariina Kärsten - JUSTDIGI" w:date="2025-09-12T15:49:00Z" w16du:dateUtc="2025-09-12T12:49:00Z">
        <w:r w:rsidR="00C85627">
          <w:rPr>
            <w:rFonts w:ascii="Times New Roman" w:hAnsi="Times New Roman" w:cs="Times New Roman"/>
            <w:sz w:val="24"/>
            <w:szCs w:val="24"/>
          </w:rPr>
          <w:t xml:space="preserve">lõiget </w:t>
        </w:r>
        <w:r w:rsidR="00FA2998">
          <w:rPr>
            <w:rFonts w:ascii="Times New Roman" w:hAnsi="Times New Roman" w:cs="Times New Roman"/>
            <w:sz w:val="24"/>
            <w:szCs w:val="24"/>
          </w:rPr>
          <w:t>6</w:t>
        </w:r>
        <w:r w:rsidR="00FA2998" w:rsidRPr="00FA2998">
          <w:rPr>
            <w:rFonts w:ascii="Times New Roman" w:hAnsi="Times New Roman" w:cs="Times New Roman"/>
            <w:sz w:val="24"/>
            <w:szCs w:val="24"/>
            <w:vertAlign w:val="superscript"/>
            <w:rPrChange w:id="243" w:author="Katariina Kärsten - JUSTDIGI" w:date="2025-09-12T15:49:00Z" w16du:dateUtc="2025-09-12T12:49:00Z">
              <w:rPr>
                <w:rFonts w:ascii="Times New Roman" w:hAnsi="Times New Roman" w:cs="Times New Roman"/>
                <w:sz w:val="24"/>
                <w:szCs w:val="24"/>
              </w:rPr>
            </w:rPrChange>
          </w:rPr>
          <w:t>4</w:t>
        </w:r>
        <w:r w:rsidR="00FA2998">
          <w:rPr>
            <w:rFonts w:ascii="Times New Roman" w:hAnsi="Times New Roman" w:cs="Times New Roman"/>
            <w:sz w:val="24"/>
            <w:szCs w:val="24"/>
          </w:rPr>
          <w:t xml:space="preserve">, </w:t>
        </w:r>
      </w:ins>
      <w:commentRangeEnd w:id="241"/>
      <w:ins w:id="244" w:author="Katariina Kärsten - JUSTDIGI" w:date="2025-09-12T15:59:00Z" w16du:dateUtc="2025-09-12T12:59:00Z">
        <w:r w:rsidR="00DE2983">
          <w:rPr>
            <w:rStyle w:val="Kommentaariviide"/>
          </w:rPr>
          <w:commentReference w:id="241"/>
        </w:r>
      </w:ins>
      <w:r w:rsidRPr="00FF67DF">
        <w:rPr>
          <w:rFonts w:ascii="Times New Roman" w:hAnsi="Times New Roman" w:cs="Times New Roman"/>
          <w:sz w:val="24"/>
          <w:szCs w:val="24"/>
        </w:rPr>
        <w:t>lõike 7 esimest lauset ning lõi</w:t>
      </w:r>
      <w:ins w:id="245" w:author="Katariina Kärsten - JUSTDIGI" w:date="2025-09-12T15:49:00Z" w16du:dateUtc="2025-09-12T12:49:00Z">
        <w:r w:rsidR="00FA2998">
          <w:rPr>
            <w:rFonts w:ascii="Times New Roman" w:hAnsi="Times New Roman" w:cs="Times New Roman"/>
            <w:sz w:val="24"/>
            <w:szCs w:val="24"/>
          </w:rPr>
          <w:t>get</w:t>
        </w:r>
      </w:ins>
      <w:del w:id="246" w:author="Katariina Kärsten - JUSTDIGI" w:date="2025-09-12T15:49:00Z" w16du:dateUtc="2025-09-12T12:49:00Z">
        <w:r w:rsidRPr="00FF67DF" w:rsidDel="00FA2998">
          <w:rPr>
            <w:rFonts w:ascii="Times New Roman" w:hAnsi="Times New Roman" w:cs="Times New Roman"/>
            <w:sz w:val="24"/>
            <w:szCs w:val="24"/>
          </w:rPr>
          <w:delText>keid</w:delText>
        </w:r>
      </w:del>
      <w:del w:id="247" w:author="Katariina Kärsten - JUSTDIGI" w:date="2025-09-12T15:50:00Z" w16du:dateUtc="2025-09-12T12:50:00Z">
        <w:r w:rsidRPr="00FF67DF" w:rsidDel="00FA2998">
          <w:rPr>
            <w:rFonts w:ascii="Times New Roman" w:hAnsi="Times New Roman" w:cs="Times New Roman"/>
            <w:sz w:val="24"/>
            <w:szCs w:val="24"/>
          </w:rPr>
          <w:delText xml:space="preserve"> 6</w:delText>
        </w:r>
        <w:r w:rsidRPr="00FF67DF" w:rsidDel="00FA2998">
          <w:rPr>
            <w:rFonts w:ascii="Times New Roman" w:hAnsi="Times New Roman" w:cs="Times New Roman"/>
            <w:sz w:val="24"/>
            <w:szCs w:val="24"/>
            <w:vertAlign w:val="superscript"/>
          </w:rPr>
          <w:delText>4</w:delText>
        </w:r>
      </w:del>
      <w:r w:rsidRPr="00FF67DF">
        <w:rPr>
          <w:rFonts w:ascii="Times New Roman" w:hAnsi="Times New Roman" w:cs="Times New Roman"/>
          <w:sz w:val="24"/>
          <w:szCs w:val="24"/>
        </w:rPr>
        <w:t xml:space="preserve"> ja 7</w:t>
      </w:r>
      <w:r w:rsidRPr="00FF67DF">
        <w:rPr>
          <w:rFonts w:ascii="Times New Roman" w:hAnsi="Times New Roman" w:cs="Times New Roman"/>
          <w:sz w:val="24"/>
          <w:szCs w:val="24"/>
          <w:vertAlign w:val="superscript"/>
        </w:rPr>
        <w:t>3</w:t>
      </w:r>
      <w:r w:rsidRPr="00FF67DF">
        <w:rPr>
          <w:rFonts w:ascii="Times New Roman" w:hAnsi="Times New Roman" w:cs="Times New Roman"/>
          <w:sz w:val="24"/>
          <w:szCs w:val="24"/>
        </w:rPr>
        <w:t xml:space="preserve"> rakendatakse tagasiulatuvalt alates 2023. aasta 17. märtsist.“;</w:t>
      </w:r>
    </w:p>
    <w:p w14:paraId="624DC456" w14:textId="77777777" w:rsidR="00784F5C" w:rsidRDefault="00784F5C" w:rsidP="00784F5C">
      <w:pPr>
        <w:spacing w:after="0" w:line="240" w:lineRule="auto"/>
        <w:jc w:val="both"/>
        <w:rPr>
          <w:rFonts w:ascii="Times New Roman" w:hAnsi="Times New Roman" w:cs="Times New Roman"/>
          <w:szCs w:val="24"/>
        </w:rPr>
      </w:pPr>
    </w:p>
    <w:p w14:paraId="5C72127F" w14:textId="36AD01CD" w:rsidR="00784F5C" w:rsidRPr="005B39CE" w:rsidRDefault="00FF67DF" w:rsidP="00784F5C">
      <w:pPr>
        <w:spacing w:after="0" w:line="240" w:lineRule="auto"/>
        <w:jc w:val="both"/>
        <w:rPr>
          <w:rFonts w:ascii="Times New Roman" w:hAnsi="Times New Roman" w:cs="Times New Roman"/>
          <w:sz w:val="24"/>
          <w:szCs w:val="24"/>
        </w:rPr>
      </w:pPr>
      <w:r>
        <w:rPr>
          <w:rFonts w:ascii="Times New Roman" w:hAnsi="Times New Roman" w:cs="Times New Roman"/>
          <w:b/>
          <w:bCs/>
          <w:szCs w:val="24"/>
        </w:rPr>
        <w:t>40</w:t>
      </w:r>
      <w:r w:rsidR="00784F5C">
        <w:rPr>
          <w:rFonts w:ascii="Times New Roman" w:hAnsi="Times New Roman" w:cs="Times New Roman"/>
          <w:b/>
          <w:bCs/>
          <w:szCs w:val="24"/>
        </w:rPr>
        <w:t xml:space="preserve">) </w:t>
      </w:r>
      <w:r w:rsidR="00784F5C" w:rsidRPr="005B39CE">
        <w:rPr>
          <w:rFonts w:ascii="Times New Roman" w:hAnsi="Times New Roman" w:cs="Times New Roman"/>
          <w:sz w:val="24"/>
          <w:szCs w:val="24"/>
        </w:rPr>
        <w:t>paragrahvi 111</w:t>
      </w:r>
      <w:r w:rsidR="00784F5C" w:rsidRPr="005B39CE">
        <w:rPr>
          <w:rFonts w:ascii="Times New Roman" w:hAnsi="Times New Roman" w:cs="Times New Roman"/>
          <w:sz w:val="24"/>
          <w:szCs w:val="24"/>
          <w:vertAlign w:val="superscript"/>
        </w:rPr>
        <w:t>3</w:t>
      </w:r>
      <w:r w:rsidR="00784F5C" w:rsidRPr="005B39CE">
        <w:rPr>
          <w:rFonts w:ascii="Times New Roman" w:hAnsi="Times New Roman" w:cs="Times New Roman"/>
          <w:sz w:val="24"/>
          <w:szCs w:val="24"/>
        </w:rPr>
        <w:t xml:space="preserve"> lõige 18 muudetakse ja sõnastatakse järgmiselt:</w:t>
      </w:r>
    </w:p>
    <w:p w14:paraId="1F3C8AA0" w14:textId="380D2357" w:rsidR="00784F5C" w:rsidRPr="005B39CE" w:rsidRDefault="00784F5C" w:rsidP="00784F5C">
      <w:pPr>
        <w:spacing w:after="0" w:line="240" w:lineRule="auto"/>
        <w:jc w:val="both"/>
        <w:rPr>
          <w:rFonts w:ascii="Times New Roman" w:hAnsi="Times New Roman" w:cs="Times New Roman"/>
          <w:sz w:val="24"/>
          <w:szCs w:val="24"/>
        </w:rPr>
      </w:pPr>
      <w:r w:rsidRPr="005B39CE">
        <w:rPr>
          <w:rFonts w:ascii="Times New Roman" w:hAnsi="Times New Roman" w:cs="Times New Roman"/>
          <w:sz w:val="24"/>
          <w:szCs w:val="24"/>
        </w:rPr>
        <w:t xml:space="preserve">„(18) </w:t>
      </w:r>
      <w:r w:rsidR="00D54393" w:rsidRPr="005B39CE">
        <w:rPr>
          <w:rFonts w:ascii="Times New Roman" w:hAnsi="Times New Roman" w:cs="Times New Roman"/>
          <w:sz w:val="24"/>
          <w:szCs w:val="24"/>
        </w:rPr>
        <w:t>Käesoleva seaduse § 87</w:t>
      </w:r>
      <w:r w:rsidR="00D54393" w:rsidRPr="005B39CE">
        <w:rPr>
          <w:rFonts w:ascii="Times New Roman" w:hAnsi="Times New Roman" w:cs="Times New Roman"/>
          <w:sz w:val="24"/>
          <w:szCs w:val="24"/>
          <w:vertAlign w:val="superscript"/>
        </w:rPr>
        <w:t>1</w:t>
      </w:r>
      <w:r w:rsidR="00D54393" w:rsidRPr="005B39CE">
        <w:rPr>
          <w:rFonts w:ascii="Times New Roman" w:hAnsi="Times New Roman" w:cs="Times New Roman"/>
          <w:sz w:val="24"/>
          <w:szCs w:val="24"/>
        </w:rPr>
        <w:t xml:space="preserve"> lõigetes 6 ja 7 nimetatud tasu rakendatakse riikliku julgeoleku tagamise eesmärgil kehtestatud piirangute piirkonnas 2023. aasta 17. märtsi seisuga elektrienergia tootmiseks sõlmitud võrgu- või liitumislepingu suhtes alates 2025. aasta 1.</w:t>
      </w:r>
      <w:r w:rsidR="005B39CE">
        <w:rPr>
          <w:rFonts w:ascii="Times New Roman" w:hAnsi="Times New Roman" w:cs="Times New Roman"/>
          <w:sz w:val="24"/>
          <w:szCs w:val="24"/>
        </w:rPr>
        <w:t> </w:t>
      </w:r>
      <w:r w:rsidR="00D54393" w:rsidRPr="005B39CE">
        <w:rPr>
          <w:rFonts w:ascii="Times New Roman" w:hAnsi="Times New Roman" w:cs="Times New Roman"/>
          <w:sz w:val="24"/>
          <w:szCs w:val="24"/>
        </w:rPr>
        <w:t>jaanuarist, kui § 87</w:t>
      </w:r>
      <w:r w:rsidR="00D54393" w:rsidRPr="005B39CE">
        <w:rPr>
          <w:rFonts w:ascii="Times New Roman" w:hAnsi="Times New Roman" w:cs="Times New Roman"/>
          <w:sz w:val="24"/>
          <w:szCs w:val="24"/>
          <w:vertAlign w:val="superscript"/>
        </w:rPr>
        <w:t>1</w:t>
      </w:r>
      <w:r w:rsidR="00D54393" w:rsidRPr="005B39CE">
        <w:rPr>
          <w:rFonts w:ascii="Times New Roman" w:hAnsi="Times New Roman" w:cs="Times New Roman"/>
          <w:sz w:val="24"/>
          <w:szCs w:val="24"/>
        </w:rPr>
        <w:t xml:space="preserve"> lõikes 4 nimetatud periood on möödunud ning piirangud on kõrvaldatud. </w:t>
      </w:r>
      <w:del w:id="248" w:author="Merike Koppel - JUSTDIGI" w:date="2025-08-21T10:24:00Z" w16du:dateUtc="2025-08-21T07:24:00Z">
        <w:r w:rsidR="00D54393" w:rsidRPr="005B39CE" w:rsidDel="001D585F">
          <w:rPr>
            <w:rFonts w:ascii="Times New Roman" w:hAnsi="Times New Roman" w:cs="Times New Roman"/>
            <w:sz w:val="24"/>
            <w:szCs w:val="24"/>
          </w:rPr>
          <w:delText>Eelmises lauses nimetatud</w:delText>
        </w:r>
      </w:del>
      <w:ins w:id="249" w:author="Merike Koppel - JUSTDIGI" w:date="2025-08-21T10:24:00Z" w16du:dateUtc="2025-08-21T07:24:00Z">
        <w:r w:rsidR="001D585F">
          <w:rPr>
            <w:rFonts w:ascii="Times New Roman" w:hAnsi="Times New Roman" w:cs="Times New Roman"/>
            <w:sz w:val="24"/>
            <w:szCs w:val="24"/>
          </w:rPr>
          <w:t>Sed</w:t>
        </w:r>
      </w:ins>
      <w:ins w:id="250" w:author="Merike Koppel - JUSTDIGI" w:date="2025-08-21T10:25:00Z" w16du:dateUtc="2025-08-21T07:25:00Z">
        <w:r w:rsidR="001D585F">
          <w:rPr>
            <w:rFonts w:ascii="Times New Roman" w:hAnsi="Times New Roman" w:cs="Times New Roman"/>
            <w:sz w:val="24"/>
            <w:szCs w:val="24"/>
          </w:rPr>
          <w:t>a</w:t>
        </w:r>
      </w:ins>
      <w:r w:rsidR="00D54393" w:rsidRPr="005B39CE">
        <w:rPr>
          <w:rFonts w:ascii="Times New Roman" w:hAnsi="Times New Roman" w:cs="Times New Roman"/>
          <w:sz w:val="24"/>
          <w:szCs w:val="24"/>
        </w:rPr>
        <w:t xml:space="preserve"> tasu rakendatakse 2023. aasta 17. märtsi seisuga rajatud ja võrguga ühendatud tootmisseadme või sellise tootmisseadme suhtes, mille rajamist ei takista riikliku julgeoleku tagamise eesmärgil kehtestatud piirang.“;</w:t>
      </w:r>
    </w:p>
    <w:p w14:paraId="709ED298" w14:textId="77777777" w:rsidR="00784F5C" w:rsidRDefault="00784F5C" w:rsidP="00784F5C">
      <w:pPr>
        <w:spacing w:after="0"/>
        <w:jc w:val="both"/>
        <w:rPr>
          <w:rFonts w:ascii="Times New Roman" w:hAnsi="Times New Roman" w:cs="Times New Roman"/>
          <w:sz w:val="24"/>
          <w:szCs w:val="24"/>
        </w:rPr>
      </w:pPr>
    </w:p>
    <w:p w14:paraId="18021372" w14:textId="6767BE9A" w:rsidR="00784F5C" w:rsidRDefault="00FF67DF" w:rsidP="00784F5C">
      <w:pPr>
        <w:spacing w:after="0"/>
        <w:jc w:val="both"/>
        <w:rPr>
          <w:rFonts w:ascii="Times New Roman" w:hAnsi="Times New Roman" w:cs="Times New Roman"/>
          <w:sz w:val="24"/>
          <w:szCs w:val="24"/>
        </w:rPr>
      </w:pPr>
      <w:r>
        <w:rPr>
          <w:rFonts w:ascii="Times New Roman" w:hAnsi="Times New Roman" w:cs="Times New Roman"/>
          <w:b/>
          <w:bCs/>
          <w:sz w:val="24"/>
          <w:szCs w:val="24"/>
        </w:rPr>
        <w:t>41</w:t>
      </w:r>
      <w:r w:rsidR="00784F5C" w:rsidRPr="142B2B03">
        <w:rPr>
          <w:rFonts w:ascii="Times New Roman" w:hAnsi="Times New Roman" w:cs="Times New Roman"/>
          <w:b/>
          <w:bCs/>
          <w:sz w:val="24"/>
          <w:szCs w:val="24"/>
        </w:rPr>
        <w:t>)</w:t>
      </w:r>
      <w:r w:rsidR="00784F5C" w:rsidRPr="142B2B03">
        <w:rPr>
          <w:rFonts w:ascii="Times New Roman" w:hAnsi="Times New Roman" w:cs="Times New Roman"/>
          <w:sz w:val="24"/>
          <w:szCs w:val="24"/>
        </w:rPr>
        <w:t xml:space="preserve"> paragrahvi 111</w:t>
      </w:r>
      <w:r w:rsidR="00784F5C" w:rsidRPr="142B2B03">
        <w:rPr>
          <w:rFonts w:ascii="Times New Roman" w:hAnsi="Times New Roman" w:cs="Times New Roman"/>
          <w:sz w:val="24"/>
          <w:szCs w:val="24"/>
          <w:vertAlign w:val="superscript"/>
        </w:rPr>
        <w:t>3</w:t>
      </w:r>
      <w:r w:rsidR="00784F5C" w:rsidRPr="142B2B03">
        <w:rPr>
          <w:rFonts w:ascii="Times New Roman" w:hAnsi="Times New Roman" w:cs="Times New Roman"/>
          <w:sz w:val="24"/>
          <w:szCs w:val="24"/>
        </w:rPr>
        <w:t xml:space="preserve"> täiendatakse </w:t>
      </w:r>
      <w:commentRangeStart w:id="251"/>
      <w:r w:rsidR="00784F5C" w:rsidRPr="142B2B03">
        <w:rPr>
          <w:rFonts w:ascii="Times New Roman" w:hAnsi="Times New Roman" w:cs="Times New Roman"/>
          <w:sz w:val="24"/>
          <w:szCs w:val="24"/>
        </w:rPr>
        <w:t>lõi</w:t>
      </w:r>
      <w:r w:rsidR="00784F5C">
        <w:rPr>
          <w:rFonts w:ascii="Times New Roman" w:hAnsi="Times New Roman" w:cs="Times New Roman"/>
          <w:sz w:val="24"/>
          <w:szCs w:val="24"/>
        </w:rPr>
        <w:t>kega</w:t>
      </w:r>
      <w:r w:rsidR="00784F5C" w:rsidRPr="142B2B03">
        <w:rPr>
          <w:rFonts w:ascii="Times New Roman" w:hAnsi="Times New Roman" w:cs="Times New Roman"/>
          <w:sz w:val="24"/>
          <w:szCs w:val="24"/>
        </w:rPr>
        <w:t xml:space="preserve"> </w:t>
      </w:r>
      <w:del w:id="252" w:author="Katariina Kärsten - JUSTDIGI" w:date="2025-09-12T16:01:00Z" w16du:dateUtc="2025-09-12T13:01:00Z">
        <w:r w:rsidR="00784F5C" w:rsidRPr="007559F3" w:rsidDel="001C3778">
          <w:rPr>
            <w:rFonts w:ascii="Times New Roman" w:hAnsi="Times New Roman" w:cs="Times New Roman"/>
            <w:sz w:val="24"/>
            <w:szCs w:val="24"/>
          </w:rPr>
          <w:delText>28</w:delText>
        </w:r>
      </w:del>
      <w:ins w:id="253" w:author="Katariina Kärsten - JUSTDIGI" w:date="2025-09-12T16:01:00Z" w16du:dateUtc="2025-09-12T13:01:00Z">
        <w:r w:rsidR="001C3778">
          <w:rPr>
            <w:rFonts w:ascii="Times New Roman" w:hAnsi="Times New Roman" w:cs="Times New Roman"/>
            <w:sz w:val="24"/>
            <w:szCs w:val="24"/>
          </w:rPr>
          <w:t>31</w:t>
        </w:r>
      </w:ins>
      <w:r w:rsidR="00784F5C" w:rsidRPr="007559F3">
        <w:rPr>
          <w:rFonts w:ascii="Times New Roman" w:hAnsi="Times New Roman" w:cs="Times New Roman"/>
          <w:sz w:val="24"/>
          <w:szCs w:val="24"/>
        </w:rPr>
        <w:t xml:space="preserve"> </w:t>
      </w:r>
      <w:commentRangeEnd w:id="251"/>
      <w:r w:rsidR="001C3778">
        <w:rPr>
          <w:rStyle w:val="Kommentaariviide"/>
        </w:rPr>
        <w:commentReference w:id="251"/>
      </w:r>
      <w:r w:rsidR="00784F5C" w:rsidRPr="142B2B03">
        <w:rPr>
          <w:rFonts w:ascii="Times New Roman" w:hAnsi="Times New Roman" w:cs="Times New Roman"/>
          <w:sz w:val="24"/>
          <w:szCs w:val="24"/>
        </w:rPr>
        <w:t>järgmises sõnastuses:</w:t>
      </w:r>
    </w:p>
    <w:p w14:paraId="22B0CA91" w14:textId="46085A6D" w:rsidR="00784F5C" w:rsidRDefault="00784F5C" w:rsidP="00784F5C">
      <w:pPr>
        <w:spacing w:after="31"/>
        <w:jc w:val="both"/>
        <w:rPr>
          <w:rFonts w:ascii="Times New Roman" w:hAnsi="Times New Roman" w:cs="Times New Roman"/>
          <w:sz w:val="24"/>
          <w:szCs w:val="24"/>
        </w:rPr>
      </w:pPr>
      <w:r>
        <w:rPr>
          <w:rFonts w:ascii="Times New Roman" w:hAnsi="Times New Roman" w:cs="Times New Roman"/>
          <w:sz w:val="24"/>
          <w:szCs w:val="24"/>
        </w:rPr>
        <w:t>„(</w:t>
      </w:r>
      <w:ins w:id="254" w:author="Katariina Kärsten - JUSTDIGI" w:date="2025-09-12T16:01:00Z" w16du:dateUtc="2025-09-12T13:01:00Z">
        <w:r w:rsidR="001C3778">
          <w:rPr>
            <w:rFonts w:ascii="Times New Roman" w:hAnsi="Times New Roman" w:cs="Times New Roman"/>
            <w:sz w:val="24"/>
            <w:szCs w:val="24"/>
          </w:rPr>
          <w:t>31</w:t>
        </w:r>
      </w:ins>
      <w:del w:id="255" w:author="Katariina Kärsten - JUSTDIGI" w:date="2025-09-12T16:01:00Z" w16du:dateUtc="2025-09-12T13:01:00Z">
        <w:r w:rsidDel="001C3778">
          <w:rPr>
            <w:rFonts w:ascii="Times New Roman" w:hAnsi="Times New Roman" w:cs="Times New Roman"/>
            <w:sz w:val="24"/>
            <w:szCs w:val="24"/>
          </w:rPr>
          <w:delText>28</w:delText>
        </w:r>
      </w:del>
      <w:r>
        <w:rPr>
          <w:rFonts w:ascii="Times New Roman" w:hAnsi="Times New Roman" w:cs="Times New Roman"/>
          <w:sz w:val="24"/>
          <w:szCs w:val="24"/>
        </w:rPr>
        <w:t xml:space="preserve">) </w:t>
      </w:r>
      <w:r w:rsidRPr="142B2B03">
        <w:rPr>
          <w:rFonts w:ascii="Times New Roman" w:eastAsia="Times New Roman" w:hAnsi="Times New Roman" w:cs="Times New Roman"/>
          <w:color w:val="000000"/>
          <w:kern w:val="0"/>
          <w:sz w:val="24"/>
          <w:szCs w:val="24"/>
          <w:lang w:eastAsia="et-EE"/>
          <w14:ligatures w14:val="none"/>
        </w:rPr>
        <w:t>Süsteemihaldur loob andmevahetusplatvormile liidese</w:t>
      </w:r>
      <w:r>
        <w:rPr>
          <w:rFonts w:ascii="Times New Roman" w:eastAsia="Times New Roman" w:hAnsi="Times New Roman" w:cs="Times New Roman"/>
          <w:color w:val="000000"/>
          <w:kern w:val="0"/>
          <w:sz w:val="24"/>
          <w:szCs w:val="24"/>
          <w:lang w:eastAsia="et-EE"/>
          <w14:ligatures w14:val="none"/>
        </w:rPr>
        <w:t xml:space="preserve"> ja </w:t>
      </w:r>
      <w:commentRangeStart w:id="256"/>
      <w:r>
        <w:rPr>
          <w:rFonts w:ascii="Times New Roman" w:eastAsia="Times New Roman" w:hAnsi="Times New Roman" w:cs="Times New Roman"/>
          <w:color w:val="000000"/>
          <w:kern w:val="0"/>
          <w:sz w:val="24"/>
          <w:szCs w:val="24"/>
          <w:lang w:eastAsia="et-EE"/>
          <w14:ligatures w14:val="none"/>
        </w:rPr>
        <w:t>valiku arvelduspõhimõtteid</w:t>
      </w:r>
      <w:r w:rsidRPr="142B2B03">
        <w:rPr>
          <w:rFonts w:ascii="Times New Roman" w:eastAsia="Times New Roman" w:hAnsi="Times New Roman" w:cs="Times New Roman"/>
          <w:color w:val="000000"/>
          <w:kern w:val="0"/>
          <w:sz w:val="24"/>
          <w:szCs w:val="24"/>
          <w:lang w:eastAsia="et-EE"/>
          <w14:ligatures w14:val="none"/>
        </w:rPr>
        <w:t>,</w:t>
      </w:r>
      <w:commentRangeEnd w:id="256"/>
      <w:r w:rsidR="008E2FF2">
        <w:rPr>
          <w:rStyle w:val="Kommentaariviide"/>
        </w:rPr>
        <w:commentReference w:id="256"/>
      </w:r>
      <w:r w:rsidRPr="142B2B03">
        <w:rPr>
          <w:rFonts w:ascii="Times New Roman" w:eastAsia="Times New Roman" w:hAnsi="Times New Roman" w:cs="Times New Roman"/>
          <w:color w:val="000000"/>
          <w:kern w:val="0"/>
          <w:sz w:val="24"/>
          <w:szCs w:val="24"/>
          <w:lang w:eastAsia="et-EE"/>
          <w14:ligatures w14:val="none"/>
        </w:rPr>
        <w:t xml:space="preserve"> mis võimaldab käesoleva seaduse § 58</w:t>
      </w:r>
      <w:r w:rsidRPr="142B2B03">
        <w:rPr>
          <w:rFonts w:ascii="Times New Roman" w:eastAsia="Times New Roman" w:hAnsi="Times New Roman" w:cs="Times New Roman"/>
          <w:color w:val="000000"/>
          <w:kern w:val="0"/>
          <w:sz w:val="24"/>
          <w:szCs w:val="24"/>
          <w:vertAlign w:val="superscript"/>
          <w:lang w:eastAsia="et-EE"/>
          <w14:ligatures w14:val="none"/>
        </w:rPr>
        <w:t>3</w:t>
      </w:r>
      <w:r w:rsidRPr="142B2B03">
        <w:rPr>
          <w:rFonts w:ascii="Times New Roman" w:eastAsia="Times New Roman" w:hAnsi="Times New Roman" w:cs="Times New Roman"/>
          <w:color w:val="000000"/>
          <w:kern w:val="0"/>
          <w:sz w:val="24"/>
          <w:szCs w:val="24"/>
          <w:lang w:eastAsia="et-EE"/>
          <w14:ligatures w14:val="none"/>
        </w:rPr>
        <w:t xml:space="preserve"> lõikes 4 nimetatud </w:t>
      </w:r>
      <w:commentRangeStart w:id="257"/>
      <w:r w:rsidRPr="142B2B03">
        <w:rPr>
          <w:rFonts w:ascii="Times New Roman" w:eastAsia="Times New Roman" w:hAnsi="Times New Roman" w:cs="Times New Roman"/>
          <w:color w:val="000000"/>
          <w:kern w:val="0"/>
          <w:sz w:val="24"/>
          <w:szCs w:val="24"/>
          <w:lang w:eastAsia="et-EE"/>
          <w14:ligatures w14:val="none"/>
        </w:rPr>
        <w:t>liitumispunkti piires</w:t>
      </w:r>
      <w:r>
        <w:rPr>
          <w:rFonts w:ascii="Times New Roman" w:eastAsia="Times New Roman" w:hAnsi="Times New Roman" w:cs="Times New Roman"/>
          <w:color w:val="000000"/>
          <w:kern w:val="0"/>
          <w:sz w:val="24"/>
          <w:szCs w:val="24"/>
          <w:lang w:eastAsia="et-EE"/>
          <w14:ligatures w14:val="none"/>
        </w:rPr>
        <w:t xml:space="preserve"> ja mõõtepunktide üleselt</w:t>
      </w:r>
      <w:r w:rsidRPr="142B2B03">
        <w:rPr>
          <w:rFonts w:ascii="Times New Roman" w:eastAsia="Times New Roman" w:hAnsi="Times New Roman" w:cs="Times New Roman"/>
          <w:color w:val="000000"/>
          <w:kern w:val="0"/>
          <w:sz w:val="24"/>
          <w:szCs w:val="24"/>
          <w:lang w:eastAsia="et-EE"/>
          <w14:ligatures w14:val="none"/>
        </w:rPr>
        <w:t xml:space="preserve"> </w:t>
      </w:r>
      <w:commentRangeEnd w:id="257"/>
      <w:r w:rsidR="008E2FF2">
        <w:rPr>
          <w:rStyle w:val="Kommentaariviide"/>
        </w:rPr>
        <w:commentReference w:id="257"/>
      </w:r>
      <w:r w:rsidRPr="142B2B03">
        <w:rPr>
          <w:rFonts w:ascii="Times New Roman" w:eastAsia="Times New Roman" w:hAnsi="Times New Roman" w:cs="Times New Roman"/>
          <w:color w:val="000000"/>
          <w:kern w:val="0"/>
          <w:sz w:val="24"/>
          <w:szCs w:val="24"/>
          <w:lang w:eastAsia="et-EE"/>
          <w14:ligatures w14:val="none"/>
        </w:rPr>
        <w:t>elektrienergia jagamises osaleda.</w:t>
      </w:r>
      <w:ins w:id="258" w:author="Merike Koppel - JUSTDIGI" w:date="2025-08-21T12:36:00Z" w16du:dateUtc="2025-08-21T09:36:00Z">
        <w:r w:rsidR="00D15E15">
          <w:rPr>
            <w:rFonts w:ascii="Times New Roman" w:eastAsia="Times New Roman" w:hAnsi="Times New Roman" w:cs="Times New Roman"/>
            <w:color w:val="000000"/>
            <w:kern w:val="0"/>
            <w:sz w:val="24"/>
            <w:szCs w:val="24"/>
            <w:lang w:eastAsia="et-EE"/>
            <w14:ligatures w14:val="none"/>
          </w:rPr>
          <w:t>“;</w:t>
        </w:r>
      </w:ins>
    </w:p>
    <w:p w14:paraId="7357E175" w14:textId="77777777" w:rsidR="00784F5C" w:rsidRDefault="00784F5C" w:rsidP="00784F5C">
      <w:pPr>
        <w:spacing w:after="31"/>
        <w:jc w:val="both"/>
        <w:rPr>
          <w:rFonts w:ascii="Times New Roman" w:eastAsia="Times New Roman" w:hAnsi="Times New Roman" w:cs="Times New Roman"/>
          <w:color w:val="000000" w:themeColor="text1"/>
          <w:sz w:val="24"/>
          <w:szCs w:val="24"/>
          <w:lang w:eastAsia="et-EE"/>
        </w:rPr>
      </w:pPr>
    </w:p>
    <w:p w14:paraId="0D713BF8" w14:textId="72B31C97" w:rsidR="00784F5C" w:rsidRDefault="00FF67DF" w:rsidP="00784F5C">
      <w:pPr>
        <w:spacing w:after="31"/>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b/>
          <w:bCs/>
          <w:color w:val="000000" w:themeColor="text1"/>
          <w:sz w:val="24"/>
          <w:szCs w:val="24"/>
          <w:lang w:eastAsia="et-EE"/>
        </w:rPr>
        <w:t>42</w:t>
      </w:r>
      <w:r w:rsidR="00784F5C" w:rsidRPr="00301DF3">
        <w:rPr>
          <w:rFonts w:ascii="Times New Roman" w:eastAsia="Times New Roman" w:hAnsi="Times New Roman" w:cs="Times New Roman"/>
          <w:b/>
          <w:bCs/>
          <w:color w:val="000000" w:themeColor="text1"/>
          <w:sz w:val="24"/>
          <w:szCs w:val="24"/>
          <w:lang w:eastAsia="et-EE"/>
        </w:rPr>
        <w:t>)</w:t>
      </w:r>
      <w:r w:rsidR="00784F5C" w:rsidRPr="00CC5FB1">
        <w:rPr>
          <w:rFonts w:ascii="Times New Roman" w:eastAsia="Times New Roman" w:hAnsi="Times New Roman" w:cs="Times New Roman"/>
          <w:color w:val="000000" w:themeColor="text1"/>
          <w:sz w:val="24"/>
          <w:szCs w:val="24"/>
          <w:lang w:eastAsia="et-EE"/>
        </w:rPr>
        <w:t xml:space="preserve"> paragrahvi 111</w:t>
      </w:r>
      <w:r w:rsidR="00784F5C" w:rsidRPr="00301DF3">
        <w:rPr>
          <w:rFonts w:ascii="Times New Roman" w:eastAsia="Times New Roman" w:hAnsi="Times New Roman" w:cs="Times New Roman"/>
          <w:color w:val="000000" w:themeColor="text1"/>
          <w:sz w:val="24"/>
          <w:szCs w:val="24"/>
          <w:vertAlign w:val="superscript"/>
          <w:lang w:eastAsia="et-EE"/>
        </w:rPr>
        <w:t>3</w:t>
      </w:r>
      <w:r w:rsidR="00784F5C" w:rsidRPr="00CC5FB1">
        <w:rPr>
          <w:rFonts w:ascii="Times New Roman" w:eastAsia="Times New Roman" w:hAnsi="Times New Roman" w:cs="Times New Roman"/>
          <w:color w:val="000000" w:themeColor="text1"/>
          <w:sz w:val="24"/>
          <w:szCs w:val="24"/>
          <w:lang w:eastAsia="et-EE"/>
        </w:rPr>
        <w:t xml:space="preserve"> täiendatakse lõi</w:t>
      </w:r>
      <w:r w:rsidR="00784F5C">
        <w:rPr>
          <w:rFonts w:ascii="Times New Roman" w:eastAsia="Times New Roman" w:hAnsi="Times New Roman" w:cs="Times New Roman"/>
          <w:color w:val="000000" w:themeColor="text1"/>
          <w:sz w:val="24"/>
          <w:szCs w:val="24"/>
          <w:lang w:eastAsia="et-EE"/>
        </w:rPr>
        <w:t>k</w:t>
      </w:r>
      <w:r w:rsidR="00784F5C" w:rsidRPr="00CC5FB1">
        <w:rPr>
          <w:rFonts w:ascii="Times New Roman" w:eastAsia="Times New Roman" w:hAnsi="Times New Roman" w:cs="Times New Roman"/>
          <w:color w:val="000000" w:themeColor="text1"/>
          <w:sz w:val="24"/>
          <w:szCs w:val="24"/>
          <w:lang w:eastAsia="et-EE"/>
        </w:rPr>
        <w:t xml:space="preserve">ega </w:t>
      </w:r>
      <w:del w:id="259" w:author="Katariina Kärsten - JUSTDIGI" w:date="2025-09-12T16:01:00Z" w16du:dateUtc="2025-09-12T13:01:00Z">
        <w:r w:rsidR="00784F5C" w:rsidRPr="00CC5FB1" w:rsidDel="001C3778">
          <w:rPr>
            <w:rFonts w:ascii="Times New Roman" w:eastAsia="Times New Roman" w:hAnsi="Times New Roman" w:cs="Times New Roman"/>
            <w:color w:val="000000" w:themeColor="text1"/>
            <w:sz w:val="24"/>
            <w:szCs w:val="24"/>
            <w:lang w:eastAsia="et-EE"/>
          </w:rPr>
          <w:delText>2</w:delText>
        </w:r>
        <w:r w:rsidR="00784F5C" w:rsidDel="001C3778">
          <w:rPr>
            <w:rFonts w:ascii="Times New Roman" w:eastAsia="Times New Roman" w:hAnsi="Times New Roman" w:cs="Times New Roman"/>
            <w:color w:val="000000" w:themeColor="text1"/>
            <w:sz w:val="24"/>
            <w:szCs w:val="24"/>
            <w:lang w:eastAsia="et-EE"/>
          </w:rPr>
          <w:delText>9</w:delText>
        </w:r>
      </w:del>
      <w:ins w:id="260" w:author="Katariina Kärsten - JUSTDIGI" w:date="2025-09-12T16:01:00Z" w16du:dateUtc="2025-09-12T13:01:00Z">
        <w:r w:rsidR="001C3778">
          <w:rPr>
            <w:rFonts w:ascii="Times New Roman" w:eastAsia="Times New Roman" w:hAnsi="Times New Roman" w:cs="Times New Roman"/>
            <w:color w:val="000000" w:themeColor="text1"/>
            <w:sz w:val="24"/>
            <w:szCs w:val="24"/>
            <w:lang w:eastAsia="et-EE"/>
          </w:rPr>
          <w:t>32</w:t>
        </w:r>
      </w:ins>
      <w:r w:rsidR="00784F5C">
        <w:rPr>
          <w:rFonts w:ascii="Times New Roman" w:eastAsia="Times New Roman" w:hAnsi="Times New Roman" w:cs="Times New Roman"/>
          <w:color w:val="000000" w:themeColor="text1"/>
          <w:sz w:val="24"/>
          <w:szCs w:val="24"/>
          <w:lang w:eastAsia="et-EE"/>
        </w:rPr>
        <w:t xml:space="preserve"> </w:t>
      </w:r>
      <w:r w:rsidR="00784F5C" w:rsidRPr="00CC5FB1">
        <w:rPr>
          <w:rFonts w:ascii="Times New Roman" w:eastAsia="Times New Roman" w:hAnsi="Times New Roman" w:cs="Times New Roman"/>
          <w:color w:val="000000" w:themeColor="text1"/>
          <w:sz w:val="24"/>
          <w:szCs w:val="24"/>
          <w:lang w:eastAsia="et-EE"/>
        </w:rPr>
        <w:t>järgmises sõnastuses</w:t>
      </w:r>
      <w:del w:id="261" w:author="Merike Koppel - JUSTDIGI" w:date="2025-08-21T10:27:00Z" w16du:dateUtc="2025-08-21T07:27:00Z">
        <w:r w:rsidR="00784F5C" w:rsidRPr="00CC5FB1" w:rsidDel="00145A5D">
          <w:rPr>
            <w:rFonts w:ascii="Times New Roman" w:eastAsia="Times New Roman" w:hAnsi="Times New Roman" w:cs="Times New Roman"/>
            <w:color w:val="000000" w:themeColor="text1"/>
            <w:sz w:val="24"/>
            <w:szCs w:val="24"/>
            <w:lang w:eastAsia="et-EE"/>
          </w:rPr>
          <w:delText xml:space="preserve"> </w:delText>
        </w:r>
      </w:del>
      <w:r w:rsidR="00784F5C" w:rsidRPr="00CC5FB1">
        <w:rPr>
          <w:rFonts w:ascii="Times New Roman" w:eastAsia="Times New Roman" w:hAnsi="Times New Roman" w:cs="Times New Roman"/>
          <w:color w:val="000000" w:themeColor="text1"/>
          <w:sz w:val="24"/>
          <w:szCs w:val="24"/>
          <w:lang w:eastAsia="et-EE"/>
        </w:rPr>
        <w:t>:</w:t>
      </w:r>
    </w:p>
    <w:p w14:paraId="4C165350" w14:textId="47CA956B" w:rsidR="00784F5C" w:rsidRDefault="00D15E15" w:rsidP="00784F5C">
      <w:pPr>
        <w:spacing w:after="31"/>
        <w:jc w:val="both"/>
        <w:rPr>
          <w:rFonts w:ascii="Times New Roman" w:eastAsia="Times New Roman" w:hAnsi="Times New Roman" w:cs="Times New Roman"/>
          <w:color w:val="000000" w:themeColor="text1"/>
          <w:sz w:val="24"/>
          <w:szCs w:val="24"/>
        </w:rPr>
      </w:pPr>
      <w:ins w:id="262" w:author="Merike Koppel - JUSTDIGI" w:date="2025-08-21T12:35:00Z" w16du:dateUtc="2025-08-21T09:35:00Z">
        <w:r>
          <w:rPr>
            <w:rFonts w:ascii="Times New Roman" w:eastAsia="Times New Roman" w:hAnsi="Times New Roman" w:cs="Times New Roman"/>
            <w:color w:val="000000" w:themeColor="text1"/>
            <w:sz w:val="24"/>
            <w:szCs w:val="24"/>
          </w:rPr>
          <w:t>„</w:t>
        </w:r>
      </w:ins>
      <w:r w:rsidR="00784F5C">
        <w:rPr>
          <w:rFonts w:ascii="Times New Roman" w:eastAsia="Times New Roman" w:hAnsi="Times New Roman" w:cs="Times New Roman"/>
          <w:color w:val="000000" w:themeColor="text1"/>
          <w:sz w:val="24"/>
          <w:szCs w:val="24"/>
        </w:rPr>
        <w:t>(</w:t>
      </w:r>
      <w:ins w:id="263" w:author="Katariina Kärsten - JUSTDIGI" w:date="2025-09-12T16:01:00Z" w16du:dateUtc="2025-09-12T13:01:00Z">
        <w:r w:rsidR="001C3778">
          <w:rPr>
            <w:rFonts w:ascii="Times New Roman" w:eastAsia="Times New Roman" w:hAnsi="Times New Roman" w:cs="Times New Roman"/>
            <w:color w:val="000000" w:themeColor="text1"/>
            <w:sz w:val="24"/>
            <w:szCs w:val="24"/>
          </w:rPr>
          <w:t>32</w:t>
        </w:r>
      </w:ins>
      <w:del w:id="264" w:author="Katariina Kärsten - JUSTDIGI" w:date="2025-09-12T16:01:00Z" w16du:dateUtc="2025-09-12T13:01:00Z">
        <w:r w:rsidR="00784F5C" w:rsidDel="001C3778">
          <w:rPr>
            <w:rFonts w:ascii="Times New Roman" w:eastAsia="Times New Roman" w:hAnsi="Times New Roman" w:cs="Times New Roman"/>
            <w:color w:val="000000" w:themeColor="text1"/>
            <w:sz w:val="24"/>
            <w:szCs w:val="24"/>
          </w:rPr>
          <w:delText>29</w:delText>
        </w:r>
      </w:del>
      <w:r w:rsidR="00784F5C">
        <w:rPr>
          <w:rFonts w:ascii="Times New Roman" w:eastAsia="Times New Roman" w:hAnsi="Times New Roman" w:cs="Times New Roman"/>
          <w:color w:val="000000" w:themeColor="text1"/>
          <w:sz w:val="24"/>
          <w:szCs w:val="24"/>
        </w:rPr>
        <w:t xml:space="preserve">) </w:t>
      </w:r>
      <w:r w:rsidR="00784F5C" w:rsidRPr="006D37DD">
        <w:rPr>
          <w:rFonts w:ascii="Times New Roman" w:eastAsia="Times New Roman" w:hAnsi="Times New Roman" w:cs="Times New Roman"/>
          <w:color w:val="000000" w:themeColor="text1"/>
          <w:sz w:val="24"/>
          <w:szCs w:val="24"/>
        </w:rPr>
        <w:t>Käesoleva seaduse § 76</w:t>
      </w:r>
      <w:r w:rsidR="00784F5C" w:rsidRPr="006D37DD">
        <w:rPr>
          <w:rFonts w:ascii="Times New Roman" w:eastAsia="Times New Roman" w:hAnsi="Times New Roman" w:cs="Times New Roman"/>
          <w:color w:val="000000" w:themeColor="text1"/>
          <w:sz w:val="24"/>
          <w:szCs w:val="24"/>
          <w:vertAlign w:val="superscript"/>
        </w:rPr>
        <w:t xml:space="preserve">1 </w:t>
      </w:r>
      <w:r w:rsidR="00784F5C" w:rsidRPr="006D37DD">
        <w:rPr>
          <w:rFonts w:ascii="Times New Roman" w:eastAsia="Times New Roman" w:hAnsi="Times New Roman" w:cs="Times New Roman"/>
          <w:color w:val="000000" w:themeColor="text1"/>
          <w:sz w:val="24"/>
          <w:szCs w:val="24"/>
        </w:rPr>
        <w:t xml:space="preserve">lõikes 2 nimetatud </w:t>
      </w:r>
      <w:commentRangeStart w:id="265"/>
      <w:r w:rsidR="00784F5C" w:rsidRPr="006D37DD">
        <w:rPr>
          <w:rFonts w:ascii="Times New Roman" w:eastAsia="Times New Roman" w:hAnsi="Times New Roman" w:cs="Times New Roman"/>
          <w:color w:val="000000" w:themeColor="text1"/>
          <w:sz w:val="24"/>
          <w:szCs w:val="24"/>
        </w:rPr>
        <w:t>konkurs</w:t>
      </w:r>
      <w:del w:id="266" w:author="Merike Koppel - JUSTDIGI" w:date="2025-08-21T10:40:00Z" w16du:dateUtc="2025-08-21T07:40:00Z">
        <w:r w:rsidR="00784F5C" w:rsidRPr="006D37DD" w:rsidDel="009D58E0">
          <w:rPr>
            <w:rFonts w:ascii="Times New Roman" w:eastAsia="Times New Roman" w:hAnsi="Times New Roman" w:cs="Times New Roman"/>
            <w:color w:val="000000" w:themeColor="text1"/>
            <w:sz w:val="24"/>
            <w:szCs w:val="24"/>
          </w:rPr>
          <w:delText>i</w:delText>
        </w:r>
      </w:del>
      <w:ins w:id="267" w:author="Merike Koppel - JUSTDIGI" w:date="2025-08-21T10:40:00Z" w16du:dateUtc="2025-08-21T07:40:00Z">
        <w:r w:rsidR="009D58E0">
          <w:rPr>
            <w:rFonts w:ascii="Times New Roman" w:eastAsia="Times New Roman" w:hAnsi="Times New Roman" w:cs="Times New Roman"/>
            <w:color w:val="000000" w:themeColor="text1"/>
            <w:sz w:val="24"/>
            <w:szCs w:val="24"/>
          </w:rPr>
          <w:t>s</w:t>
        </w:r>
      </w:ins>
      <w:ins w:id="268" w:author="Merike Koppel - JUSTDIGI" w:date="2025-08-21T10:41:00Z" w16du:dateUtc="2025-08-21T07:41:00Z">
        <w:r w:rsidR="009D58E0">
          <w:rPr>
            <w:rFonts w:ascii="Times New Roman" w:eastAsia="Times New Roman" w:hAnsi="Times New Roman" w:cs="Times New Roman"/>
            <w:color w:val="000000" w:themeColor="text1"/>
            <w:sz w:val="24"/>
            <w:szCs w:val="24"/>
          </w:rPr>
          <w:t>e</w:t>
        </w:r>
      </w:ins>
      <w:r w:rsidR="00784F5C" w:rsidRPr="006D37DD">
        <w:rPr>
          <w:rFonts w:ascii="Times New Roman" w:eastAsia="Times New Roman" w:hAnsi="Times New Roman" w:cs="Times New Roman"/>
          <w:color w:val="000000" w:themeColor="text1"/>
          <w:sz w:val="24"/>
          <w:szCs w:val="24"/>
        </w:rPr>
        <w:t xml:space="preserve"> peab võrguettevõtja </w:t>
      </w:r>
      <w:ins w:id="269" w:author="Merike Koppel - JUSTDIGI" w:date="2025-08-21T10:40:00Z" w16du:dateUtc="2025-08-21T07:40:00Z">
        <w:r w:rsidR="009D58E0">
          <w:rPr>
            <w:rFonts w:ascii="Times New Roman" w:eastAsia="Times New Roman" w:hAnsi="Times New Roman" w:cs="Times New Roman"/>
            <w:color w:val="000000" w:themeColor="text1"/>
            <w:sz w:val="24"/>
            <w:szCs w:val="24"/>
          </w:rPr>
          <w:t xml:space="preserve">hakkama </w:t>
        </w:r>
      </w:ins>
      <w:r w:rsidR="00784F5C" w:rsidRPr="006D37DD">
        <w:rPr>
          <w:rFonts w:ascii="Times New Roman" w:eastAsia="Times New Roman" w:hAnsi="Times New Roman" w:cs="Times New Roman"/>
          <w:color w:val="000000" w:themeColor="text1"/>
          <w:sz w:val="24"/>
          <w:szCs w:val="24"/>
        </w:rPr>
        <w:t>korraldama alates 2027. aasta 1. juunist</w:t>
      </w:r>
      <w:commentRangeEnd w:id="265"/>
      <w:r w:rsidR="001425B7">
        <w:rPr>
          <w:rStyle w:val="Kommentaariviide"/>
        </w:rPr>
        <w:commentReference w:id="265"/>
      </w:r>
      <w:r w:rsidR="00784F5C" w:rsidRPr="006D37DD">
        <w:rPr>
          <w:rFonts w:ascii="Times New Roman" w:eastAsia="Times New Roman" w:hAnsi="Times New Roman" w:cs="Times New Roman"/>
          <w:color w:val="000000" w:themeColor="text1"/>
          <w:sz w:val="24"/>
          <w:szCs w:val="24"/>
        </w:rPr>
        <w:t>.</w:t>
      </w:r>
      <w:ins w:id="270" w:author="Merike Koppel - JUSTDIGI" w:date="2025-08-21T12:36:00Z" w16du:dateUtc="2025-08-21T09:36:00Z">
        <w:r>
          <w:rPr>
            <w:rFonts w:ascii="Times New Roman" w:eastAsia="Times New Roman" w:hAnsi="Times New Roman" w:cs="Times New Roman"/>
            <w:color w:val="000000" w:themeColor="text1"/>
            <w:sz w:val="24"/>
            <w:szCs w:val="24"/>
          </w:rPr>
          <w:t>“;</w:t>
        </w:r>
      </w:ins>
    </w:p>
    <w:p w14:paraId="0F870313" w14:textId="77777777" w:rsidR="00784F5C" w:rsidRDefault="00784F5C" w:rsidP="00784F5C">
      <w:pPr>
        <w:spacing w:after="31"/>
        <w:jc w:val="both"/>
        <w:rPr>
          <w:rFonts w:ascii="Times New Roman" w:eastAsia="Times New Roman" w:hAnsi="Times New Roman" w:cs="Times New Roman"/>
          <w:color w:val="000000" w:themeColor="text1"/>
          <w:sz w:val="24"/>
          <w:szCs w:val="24"/>
        </w:rPr>
      </w:pPr>
    </w:p>
    <w:p w14:paraId="498DAFAB" w14:textId="3AD1C420" w:rsidR="00784F5C" w:rsidRDefault="00FF67DF" w:rsidP="00784F5C">
      <w:pPr>
        <w:spacing w:after="0"/>
        <w:jc w:val="both"/>
        <w:rPr>
          <w:rFonts w:ascii="Times New Roman" w:hAnsi="Times New Roman" w:cs="Times New Roman"/>
          <w:sz w:val="24"/>
          <w:szCs w:val="24"/>
        </w:rPr>
      </w:pPr>
      <w:r>
        <w:rPr>
          <w:rFonts w:ascii="Times New Roman" w:hAnsi="Times New Roman" w:cs="Times New Roman"/>
          <w:b/>
          <w:bCs/>
          <w:sz w:val="24"/>
          <w:szCs w:val="24"/>
        </w:rPr>
        <w:t>43</w:t>
      </w:r>
      <w:r w:rsidR="00784F5C" w:rsidRPr="00A927BE">
        <w:rPr>
          <w:rFonts w:ascii="Times New Roman" w:hAnsi="Times New Roman" w:cs="Times New Roman"/>
          <w:b/>
          <w:bCs/>
          <w:sz w:val="24"/>
          <w:szCs w:val="24"/>
        </w:rPr>
        <w:t>)</w:t>
      </w:r>
      <w:r w:rsidR="00784F5C">
        <w:rPr>
          <w:rFonts w:ascii="Times New Roman" w:hAnsi="Times New Roman" w:cs="Times New Roman"/>
          <w:sz w:val="24"/>
          <w:szCs w:val="24"/>
        </w:rPr>
        <w:t xml:space="preserve"> paragrahvi 111</w:t>
      </w:r>
      <w:r w:rsidR="00784F5C">
        <w:rPr>
          <w:rFonts w:ascii="Times New Roman" w:hAnsi="Times New Roman" w:cs="Times New Roman"/>
          <w:sz w:val="24"/>
          <w:szCs w:val="24"/>
          <w:vertAlign w:val="superscript"/>
        </w:rPr>
        <w:t>3</w:t>
      </w:r>
      <w:r w:rsidR="00784F5C">
        <w:rPr>
          <w:rFonts w:ascii="Times New Roman" w:hAnsi="Times New Roman" w:cs="Times New Roman"/>
          <w:sz w:val="24"/>
          <w:szCs w:val="24"/>
        </w:rPr>
        <w:t xml:space="preserve"> täiendatakse lõikega </w:t>
      </w:r>
      <w:del w:id="271" w:author="Katariina Kärsten - JUSTDIGI" w:date="2025-09-12T16:02:00Z" w16du:dateUtc="2025-09-12T13:02:00Z">
        <w:r w:rsidR="00784F5C" w:rsidDel="001C3778">
          <w:rPr>
            <w:rFonts w:ascii="Times New Roman" w:hAnsi="Times New Roman" w:cs="Times New Roman"/>
            <w:sz w:val="24"/>
            <w:szCs w:val="24"/>
          </w:rPr>
          <w:delText>30</w:delText>
        </w:r>
      </w:del>
      <w:ins w:id="272" w:author="Katariina Kärsten - JUSTDIGI" w:date="2025-09-12T16:02:00Z" w16du:dateUtc="2025-09-12T13:02:00Z">
        <w:r w:rsidR="001C3778">
          <w:rPr>
            <w:rFonts w:ascii="Times New Roman" w:hAnsi="Times New Roman" w:cs="Times New Roman"/>
            <w:sz w:val="24"/>
            <w:szCs w:val="24"/>
          </w:rPr>
          <w:t>33</w:t>
        </w:r>
      </w:ins>
      <w:r w:rsidR="00784F5C">
        <w:rPr>
          <w:rFonts w:ascii="Times New Roman" w:hAnsi="Times New Roman" w:cs="Times New Roman"/>
          <w:sz w:val="24"/>
          <w:szCs w:val="24"/>
        </w:rPr>
        <w:t xml:space="preserve"> järgmises sõnastuses:</w:t>
      </w:r>
    </w:p>
    <w:p w14:paraId="5B98FCB3" w14:textId="4DA598BD" w:rsidR="00784F5C" w:rsidRDefault="00784F5C" w:rsidP="00784F5C">
      <w:pPr>
        <w:spacing w:after="31"/>
        <w:jc w:val="both"/>
        <w:rPr>
          <w:rFonts w:ascii="Times New Roman" w:eastAsia="Times New Roman" w:hAnsi="Times New Roman" w:cs="Times New Roman"/>
          <w:color w:val="000000"/>
          <w:kern w:val="0"/>
          <w:sz w:val="24"/>
          <w:szCs w:val="24"/>
          <w:lang w:eastAsia="et-EE"/>
          <w14:ligatures w14:val="none"/>
        </w:rPr>
      </w:pPr>
      <w:r w:rsidRPr="00272542">
        <w:rPr>
          <w:rFonts w:ascii="Times New Roman" w:eastAsia="Times New Roman" w:hAnsi="Times New Roman" w:cs="Times New Roman"/>
          <w:color w:val="000000" w:themeColor="text1"/>
          <w:sz w:val="24"/>
          <w:szCs w:val="24"/>
        </w:rPr>
        <w:t>„(</w:t>
      </w:r>
      <w:del w:id="273" w:author="Katariina Kärsten - JUSTDIGI" w:date="2025-09-12T16:02:00Z" w16du:dateUtc="2025-09-12T13:02:00Z">
        <w:r w:rsidRPr="00272542" w:rsidDel="001C3778">
          <w:rPr>
            <w:rFonts w:ascii="Times New Roman" w:eastAsia="Times New Roman" w:hAnsi="Times New Roman" w:cs="Times New Roman"/>
            <w:color w:val="000000" w:themeColor="text1"/>
            <w:sz w:val="24"/>
            <w:szCs w:val="24"/>
          </w:rPr>
          <w:delText>30</w:delText>
        </w:r>
      </w:del>
      <w:ins w:id="274" w:author="Katariina Kärsten - JUSTDIGI" w:date="2025-09-12T16:02:00Z" w16du:dateUtc="2025-09-12T13:02:00Z">
        <w:r w:rsidR="001C3778">
          <w:rPr>
            <w:rFonts w:ascii="Times New Roman" w:eastAsia="Times New Roman" w:hAnsi="Times New Roman" w:cs="Times New Roman"/>
            <w:color w:val="000000" w:themeColor="text1"/>
            <w:sz w:val="24"/>
            <w:szCs w:val="24"/>
          </w:rPr>
          <w:t>33</w:t>
        </w:r>
      </w:ins>
      <w:r w:rsidRPr="00272542">
        <w:rPr>
          <w:rFonts w:ascii="Times New Roman" w:eastAsia="Times New Roman" w:hAnsi="Times New Roman" w:cs="Times New Roman"/>
          <w:color w:val="000000" w:themeColor="text1"/>
          <w:sz w:val="24"/>
          <w:szCs w:val="24"/>
        </w:rPr>
        <w:t>) Enne 2026. aasta 1. mai</w:t>
      </w:r>
      <w:ins w:id="275" w:author="Merike Koppel - JUSTDIGI" w:date="2025-08-21T10:27:00Z" w16du:dateUtc="2025-08-21T07:27:00Z">
        <w:r w:rsidR="00194904">
          <w:rPr>
            <w:rFonts w:ascii="Times New Roman" w:eastAsia="Times New Roman" w:hAnsi="Times New Roman" w:cs="Times New Roman"/>
            <w:color w:val="000000" w:themeColor="text1"/>
            <w:sz w:val="24"/>
            <w:szCs w:val="24"/>
          </w:rPr>
          <w:t>d</w:t>
        </w:r>
      </w:ins>
      <w:r w:rsidRPr="00272542">
        <w:rPr>
          <w:rFonts w:ascii="Times New Roman" w:eastAsia="Times New Roman" w:hAnsi="Times New Roman" w:cs="Times New Roman"/>
          <w:color w:val="000000" w:themeColor="text1"/>
          <w:sz w:val="24"/>
          <w:szCs w:val="24"/>
        </w:rPr>
        <w:t xml:space="preserve"> al</w:t>
      </w:r>
      <w:del w:id="276" w:author="Merike Koppel - JUSTDIGI" w:date="2025-08-21T10:41:00Z" w16du:dateUtc="2025-08-21T07:41:00Z">
        <w:r w:rsidRPr="00272542" w:rsidDel="006B0A45">
          <w:rPr>
            <w:rFonts w:ascii="Times New Roman" w:eastAsia="Times New Roman" w:hAnsi="Times New Roman" w:cs="Times New Roman"/>
            <w:color w:val="000000" w:themeColor="text1"/>
            <w:sz w:val="24"/>
            <w:szCs w:val="24"/>
          </w:rPr>
          <w:delText>us</w:delText>
        </w:r>
      </w:del>
      <w:ins w:id="277" w:author="Merike Koppel - JUSTDIGI" w:date="2025-08-21T10:41:00Z" w16du:dateUtc="2025-08-21T07:41:00Z">
        <w:r w:rsidR="006B0A45">
          <w:rPr>
            <w:rFonts w:ascii="Times New Roman" w:eastAsia="Times New Roman" w:hAnsi="Times New Roman" w:cs="Times New Roman"/>
            <w:color w:val="000000" w:themeColor="text1"/>
            <w:sz w:val="24"/>
            <w:szCs w:val="24"/>
          </w:rPr>
          <w:t>ga</w:t>
        </w:r>
      </w:ins>
      <w:r w:rsidRPr="00272542">
        <w:rPr>
          <w:rFonts w:ascii="Times New Roman" w:eastAsia="Times New Roman" w:hAnsi="Times New Roman" w:cs="Times New Roman"/>
          <w:color w:val="000000" w:themeColor="text1"/>
          <w:sz w:val="24"/>
          <w:szCs w:val="24"/>
        </w:rPr>
        <w:t>tatud väärtegude kohtuvälised menetlused menetletakse lõpuni menetluse alustamise ajal kehtinud õigusaktide kohaselt.</w:t>
      </w:r>
      <w:r w:rsidRPr="006D37DD">
        <w:rPr>
          <w:rFonts w:ascii="Times New Roman" w:eastAsia="Times New Roman" w:hAnsi="Times New Roman" w:cs="Times New Roman"/>
          <w:color w:val="000000" w:themeColor="text1"/>
          <w:sz w:val="24"/>
          <w:szCs w:val="24"/>
        </w:rPr>
        <w:t>“</w:t>
      </w:r>
      <w:r w:rsidRPr="142B2B03">
        <w:rPr>
          <w:rFonts w:ascii="Times New Roman" w:eastAsia="Times New Roman" w:hAnsi="Times New Roman" w:cs="Times New Roman"/>
          <w:color w:val="000000"/>
          <w:kern w:val="0"/>
          <w:sz w:val="24"/>
          <w:szCs w:val="24"/>
          <w:lang w:eastAsia="et-EE"/>
          <w14:ligatures w14:val="none"/>
        </w:rPr>
        <w:t>;</w:t>
      </w:r>
    </w:p>
    <w:p w14:paraId="1723471B" w14:textId="77777777" w:rsidR="00784F5C" w:rsidRPr="00423425" w:rsidRDefault="00784F5C" w:rsidP="00784F5C">
      <w:pPr>
        <w:spacing w:after="31"/>
        <w:jc w:val="both"/>
        <w:rPr>
          <w:rFonts w:ascii="Times New Roman" w:eastAsia="Times New Roman" w:hAnsi="Times New Roman" w:cs="Times New Roman"/>
          <w:b/>
          <w:bCs/>
          <w:color w:val="000000"/>
          <w:kern w:val="0"/>
          <w:sz w:val="24"/>
          <w:lang w:eastAsia="et-EE"/>
          <w14:ligatures w14:val="none"/>
        </w:rPr>
      </w:pPr>
    </w:p>
    <w:p w14:paraId="3F6B95C0" w14:textId="7501C8A0" w:rsidR="00784F5C" w:rsidRDefault="00FF67DF" w:rsidP="00784F5C">
      <w:pPr>
        <w:spacing w:after="5" w:line="271" w:lineRule="auto"/>
        <w:ind w:left="10"/>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t>44</w:t>
      </w:r>
      <w:r w:rsidR="00784F5C" w:rsidRPr="142B2B03">
        <w:rPr>
          <w:rFonts w:ascii="Times New Roman" w:eastAsia="Times New Roman" w:hAnsi="Times New Roman" w:cs="Times New Roman"/>
          <w:b/>
          <w:bCs/>
          <w:color w:val="000000"/>
          <w:kern w:val="0"/>
          <w:sz w:val="24"/>
          <w:szCs w:val="24"/>
          <w:lang w:eastAsia="et-EE"/>
          <w14:ligatures w14:val="none"/>
        </w:rPr>
        <w:t>)</w:t>
      </w:r>
      <w:r w:rsidR="00784F5C" w:rsidRPr="142B2B03">
        <w:rPr>
          <w:rFonts w:ascii="Times New Roman" w:eastAsia="Times New Roman" w:hAnsi="Times New Roman" w:cs="Times New Roman"/>
          <w:color w:val="000000"/>
          <w:kern w:val="0"/>
          <w:sz w:val="24"/>
          <w:szCs w:val="24"/>
          <w:lang w:eastAsia="et-EE"/>
          <w14:ligatures w14:val="none"/>
        </w:rPr>
        <w:t xml:space="preserve"> seaduse normitehnilist märkust täiendatakse tekstiosaga „Euroopa Parlamendi ja nõukogu direktiiv (EL) 2024/1711, millega muudetakse direktiive (EL) 2018/2001 ja (EL) 2019/944 seoses liidu elektrituru korralduse parandamisega (ELT L, 2024/1711, 26.</w:t>
      </w:r>
      <w:ins w:id="278" w:author="Merike Koppel - JUSTDIGI" w:date="2025-08-21T10:42:00Z" w16du:dateUtc="2025-08-21T07:42:00Z">
        <w:r w:rsidR="0015200D">
          <w:rPr>
            <w:rFonts w:ascii="Times New Roman" w:eastAsia="Times New Roman" w:hAnsi="Times New Roman" w:cs="Times New Roman"/>
            <w:color w:val="000000"/>
            <w:kern w:val="0"/>
            <w:sz w:val="24"/>
            <w:szCs w:val="24"/>
            <w:lang w:eastAsia="et-EE"/>
            <w14:ligatures w14:val="none"/>
          </w:rPr>
          <w:t>0</w:t>
        </w:r>
      </w:ins>
      <w:r w:rsidR="00784F5C" w:rsidRPr="142B2B03">
        <w:rPr>
          <w:rFonts w:ascii="Times New Roman" w:eastAsia="Times New Roman" w:hAnsi="Times New Roman" w:cs="Times New Roman"/>
          <w:color w:val="000000"/>
          <w:kern w:val="0"/>
          <w:sz w:val="24"/>
          <w:szCs w:val="24"/>
          <w:lang w:eastAsia="et-EE"/>
          <w14:ligatures w14:val="none"/>
        </w:rPr>
        <w:t>6.2024).“.</w:t>
      </w:r>
    </w:p>
    <w:p w14:paraId="1D5CB068" w14:textId="77777777" w:rsidR="00784F5C" w:rsidRDefault="00784F5C" w:rsidP="00784F5C">
      <w:pPr>
        <w:spacing w:after="5" w:line="271" w:lineRule="auto"/>
        <w:ind w:left="10"/>
        <w:jc w:val="both"/>
        <w:rPr>
          <w:rFonts w:ascii="Times New Roman" w:eastAsia="Times New Roman" w:hAnsi="Times New Roman" w:cs="Times New Roman"/>
          <w:color w:val="000000"/>
          <w:kern w:val="0"/>
          <w:sz w:val="24"/>
          <w:lang w:eastAsia="et-EE"/>
          <w14:ligatures w14:val="none"/>
        </w:rPr>
      </w:pPr>
    </w:p>
    <w:p w14:paraId="6F4D65A0" w14:textId="6FC787B5" w:rsidR="00784F5C" w:rsidRPr="00EA1BFE" w:rsidRDefault="00784F5C" w:rsidP="00063F11">
      <w:pPr>
        <w:spacing w:after="0"/>
        <w:jc w:val="both"/>
        <w:rPr>
          <w:rFonts w:ascii="Times New Roman" w:eastAsia="Times New Roman" w:hAnsi="Times New Roman" w:cs="Times New Roman"/>
          <w:b/>
          <w:bCs/>
          <w:color w:val="000000"/>
          <w:kern w:val="0"/>
          <w:sz w:val="24"/>
          <w:lang w:eastAsia="et-EE"/>
          <w14:ligatures w14:val="none"/>
        </w:rPr>
      </w:pPr>
      <w:r w:rsidRPr="142B2B03">
        <w:rPr>
          <w:rFonts w:ascii="Times New Roman" w:hAnsi="Times New Roman" w:cs="Times New Roman"/>
          <w:b/>
          <w:bCs/>
          <w:sz w:val="24"/>
          <w:szCs w:val="24"/>
        </w:rPr>
        <w:t xml:space="preserve">§ 2. </w:t>
      </w:r>
      <w:r w:rsidRPr="00440666">
        <w:rPr>
          <w:rFonts w:ascii="Times New Roman" w:eastAsia="Times New Roman" w:hAnsi="Times New Roman" w:cs="Times New Roman"/>
          <w:b/>
          <w:bCs/>
          <w:color w:val="000000"/>
          <w:kern w:val="0"/>
          <w:sz w:val="24"/>
          <w:lang w:eastAsia="et-EE"/>
          <w14:ligatures w14:val="none"/>
        </w:rPr>
        <w:t>Maagaasis</w:t>
      </w:r>
      <w:r w:rsidRPr="00EA1BFE">
        <w:rPr>
          <w:rFonts w:ascii="Times New Roman" w:eastAsia="Times New Roman" w:hAnsi="Times New Roman" w:cs="Times New Roman"/>
          <w:b/>
          <w:bCs/>
          <w:color w:val="000000"/>
          <w:kern w:val="0"/>
          <w:sz w:val="24"/>
          <w:lang w:eastAsia="et-EE"/>
          <w14:ligatures w14:val="none"/>
        </w:rPr>
        <w:t>eaduse muutmine</w:t>
      </w:r>
    </w:p>
    <w:p w14:paraId="0740AB68" w14:textId="77777777" w:rsidR="00784F5C" w:rsidRPr="006C7A08" w:rsidRDefault="00784F5C" w:rsidP="00784F5C">
      <w:pPr>
        <w:spacing w:after="0" w:line="271" w:lineRule="auto"/>
        <w:ind w:left="-5" w:hanging="10"/>
        <w:jc w:val="both"/>
        <w:rPr>
          <w:rFonts w:ascii="Times New Roman" w:eastAsia="Times New Roman" w:hAnsi="Times New Roman" w:cs="Times New Roman"/>
          <w:color w:val="000000"/>
          <w:kern w:val="0"/>
          <w:sz w:val="24"/>
          <w:lang w:eastAsia="et-EE"/>
          <w14:ligatures w14:val="none"/>
        </w:rPr>
      </w:pPr>
    </w:p>
    <w:p w14:paraId="56FC670F" w14:textId="77777777" w:rsidR="00784F5C" w:rsidRPr="003739BE" w:rsidRDefault="00784F5C" w:rsidP="00784F5C">
      <w:pPr>
        <w:spacing w:after="0" w:line="271" w:lineRule="auto"/>
        <w:ind w:left="-5" w:hanging="1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color w:val="000000"/>
          <w:kern w:val="0"/>
          <w:sz w:val="24"/>
          <w:lang w:eastAsia="et-EE"/>
          <w14:ligatures w14:val="none"/>
        </w:rPr>
        <w:t>Maagaasi</w:t>
      </w:r>
      <w:r w:rsidRPr="003739BE">
        <w:rPr>
          <w:rFonts w:ascii="Times New Roman" w:eastAsia="Times New Roman" w:hAnsi="Times New Roman" w:cs="Times New Roman"/>
          <w:color w:val="000000"/>
          <w:kern w:val="0"/>
          <w:sz w:val="24"/>
          <w:lang w:eastAsia="et-EE"/>
          <w14:ligatures w14:val="none"/>
        </w:rPr>
        <w:t>seaduses tehakse järgmised muudatused:</w:t>
      </w:r>
      <w:r w:rsidRPr="003739BE">
        <w:rPr>
          <w:rFonts w:ascii="Times New Roman" w:eastAsia="Times New Roman" w:hAnsi="Times New Roman" w:cs="Times New Roman"/>
          <w:b/>
          <w:color w:val="000000"/>
          <w:kern w:val="0"/>
          <w:sz w:val="24"/>
          <w:lang w:eastAsia="et-EE"/>
          <w14:ligatures w14:val="none"/>
        </w:rPr>
        <w:t xml:space="preserve"> </w:t>
      </w:r>
    </w:p>
    <w:p w14:paraId="2C0A7FB8" w14:textId="77777777" w:rsidR="00784F5C" w:rsidRPr="005738BA" w:rsidRDefault="00784F5C" w:rsidP="00784F5C">
      <w:pPr>
        <w:spacing w:after="0"/>
        <w:jc w:val="both"/>
        <w:rPr>
          <w:rFonts w:ascii="Times New Roman" w:eastAsia="Times New Roman" w:hAnsi="Times New Roman" w:cs="Times New Roman"/>
          <w:color w:val="000000"/>
          <w:kern w:val="0"/>
          <w:sz w:val="24"/>
          <w:lang w:eastAsia="et-EE"/>
          <w14:ligatures w14:val="none"/>
        </w:rPr>
      </w:pPr>
      <w:r w:rsidRPr="005738BA">
        <w:rPr>
          <w:rFonts w:ascii="Times New Roman" w:eastAsia="Times New Roman" w:hAnsi="Times New Roman" w:cs="Times New Roman"/>
          <w:b/>
          <w:color w:val="000000"/>
          <w:kern w:val="0"/>
          <w:sz w:val="24"/>
          <w:lang w:eastAsia="et-EE"/>
          <w14:ligatures w14:val="none"/>
        </w:rPr>
        <w:t xml:space="preserve"> </w:t>
      </w:r>
    </w:p>
    <w:p w14:paraId="29D28472" w14:textId="77777777" w:rsidR="00784F5C" w:rsidRDefault="00784F5C" w:rsidP="00784F5C">
      <w:pPr>
        <w:spacing w:after="0"/>
        <w:jc w:val="both"/>
        <w:rPr>
          <w:rFonts w:ascii="Times New Roman" w:eastAsia="Times New Roman" w:hAnsi="Times New Roman" w:cs="Times New Roman"/>
          <w:b/>
          <w:bCs/>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 xml:space="preserve">1) </w:t>
      </w:r>
      <w:r w:rsidRPr="00542313">
        <w:rPr>
          <w:rFonts w:ascii="Times New Roman" w:eastAsia="Times New Roman" w:hAnsi="Times New Roman" w:cs="Times New Roman"/>
          <w:color w:val="000000"/>
          <w:kern w:val="0"/>
          <w:sz w:val="24"/>
          <w:lang w:eastAsia="et-EE"/>
          <w14:ligatures w14:val="none"/>
        </w:rPr>
        <w:t xml:space="preserve">paragrahvi </w:t>
      </w:r>
      <w:r>
        <w:rPr>
          <w:rFonts w:ascii="Times New Roman" w:eastAsia="Times New Roman" w:hAnsi="Times New Roman" w:cs="Times New Roman"/>
          <w:color w:val="000000"/>
          <w:kern w:val="0"/>
          <w:sz w:val="24"/>
          <w:lang w:eastAsia="et-EE"/>
          <w14:ligatures w14:val="none"/>
        </w:rPr>
        <w:t>37</w:t>
      </w:r>
      <w:r w:rsidRPr="002A0DF9">
        <w:rPr>
          <w:rFonts w:ascii="Times New Roman" w:eastAsia="Times New Roman" w:hAnsi="Times New Roman" w:cs="Times New Roman"/>
          <w:color w:val="000000"/>
          <w:kern w:val="0"/>
          <w:sz w:val="24"/>
          <w:vertAlign w:val="superscript"/>
          <w:lang w:eastAsia="et-EE"/>
          <w14:ligatures w14:val="none"/>
        </w:rPr>
        <w:t>2</w:t>
      </w:r>
      <w:r>
        <w:rPr>
          <w:rFonts w:ascii="Times New Roman" w:eastAsia="Times New Roman" w:hAnsi="Times New Roman" w:cs="Times New Roman"/>
          <w:b/>
          <w:bCs/>
          <w:color w:val="000000"/>
          <w:kern w:val="0"/>
          <w:sz w:val="24"/>
          <w:lang w:eastAsia="et-EE"/>
          <w14:ligatures w14:val="none"/>
        </w:rPr>
        <w:t xml:space="preserve"> </w:t>
      </w:r>
      <w:r w:rsidRPr="00542313">
        <w:rPr>
          <w:rFonts w:ascii="Times New Roman" w:eastAsia="Times New Roman" w:hAnsi="Times New Roman" w:cs="Times New Roman"/>
          <w:color w:val="000000"/>
          <w:kern w:val="0"/>
          <w:sz w:val="24"/>
          <w:lang w:eastAsia="et-EE"/>
          <w14:ligatures w14:val="none"/>
        </w:rPr>
        <w:t>täiendatakse lõikega 2</w:t>
      </w:r>
      <w:r>
        <w:rPr>
          <w:rFonts w:ascii="Times New Roman" w:eastAsia="Times New Roman" w:hAnsi="Times New Roman" w:cs="Times New Roman"/>
          <w:color w:val="000000"/>
          <w:kern w:val="0"/>
          <w:sz w:val="24"/>
          <w:vertAlign w:val="superscript"/>
          <w:lang w:eastAsia="et-EE"/>
          <w14:ligatures w14:val="none"/>
        </w:rPr>
        <w:t>1</w:t>
      </w:r>
      <w:r w:rsidRPr="00542313">
        <w:rPr>
          <w:rFonts w:ascii="Times New Roman" w:eastAsia="Times New Roman" w:hAnsi="Times New Roman" w:cs="Times New Roman"/>
          <w:color w:val="000000"/>
          <w:kern w:val="0"/>
          <w:sz w:val="24"/>
          <w:lang w:eastAsia="et-EE"/>
          <w14:ligatures w14:val="none"/>
        </w:rPr>
        <w:t xml:space="preserve"> järgmises sõnastuses:</w:t>
      </w:r>
    </w:p>
    <w:p w14:paraId="0C2FD1A6" w14:textId="15DCA97D"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color w:val="000000"/>
          <w:kern w:val="0"/>
          <w:sz w:val="24"/>
          <w:lang w:eastAsia="et-EE"/>
          <w14:ligatures w14:val="none"/>
        </w:rPr>
        <w:t>„(2</w:t>
      </w:r>
      <w:r>
        <w:rPr>
          <w:rFonts w:ascii="Times New Roman" w:eastAsia="Times New Roman" w:hAnsi="Times New Roman" w:cs="Times New Roman"/>
          <w:color w:val="000000"/>
          <w:kern w:val="0"/>
          <w:sz w:val="24"/>
          <w:vertAlign w:val="superscript"/>
          <w:lang w:eastAsia="et-EE"/>
          <w14:ligatures w14:val="none"/>
        </w:rPr>
        <w:t>1</w:t>
      </w:r>
      <w:r>
        <w:rPr>
          <w:rFonts w:ascii="Times New Roman" w:eastAsia="Times New Roman" w:hAnsi="Times New Roman" w:cs="Times New Roman"/>
          <w:color w:val="000000"/>
          <w:kern w:val="0"/>
          <w:sz w:val="24"/>
          <w:lang w:eastAsia="et-EE"/>
          <w14:ligatures w14:val="none"/>
        </w:rPr>
        <w:t>) Konkurentsiametil</w:t>
      </w:r>
      <w:r w:rsidRPr="0010230C">
        <w:rPr>
          <w:rFonts w:ascii="Times New Roman" w:eastAsia="Times New Roman" w:hAnsi="Times New Roman" w:cs="Times New Roman"/>
          <w:color w:val="000000"/>
          <w:kern w:val="0"/>
          <w:sz w:val="24"/>
          <w:lang w:eastAsia="et-EE"/>
          <w14:ligatures w14:val="none"/>
        </w:rPr>
        <w:t xml:space="preserve"> on Euroopa Parlamendi ja nõukogu määruse (EL) </w:t>
      </w:r>
      <w:r>
        <w:rPr>
          <w:rFonts w:ascii="Times New Roman" w:eastAsia="Times New Roman" w:hAnsi="Times New Roman" w:cs="Times New Roman"/>
          <w:color w:val="000000"/>
          <w:kern w:val="0"/>
          <w:sz w:val="24"/>
          <w:lang w:eastAsia="et-EE"/>
          <w14:ligatures w14:val="none"/>
        </w:rPr>
        <w:t>1227</w:t>
      </w:r>
      <w:r w:rsidRPr="0010230C">
        <w:rPr>
          <w:rFonts w:ascii="Times New Roman" w:eastAsia="Times New Roman" w:hAnsi="Times New Roman" w:cs="Times New Roman"/>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2011</w:t>
      </w:r>
      <w:r w:rsidRPr="0010230C">
        <w:rPr>
          <w:rFonts w:ascii="Times New Roman" w:eastAsia="Times New Roman" w:hAnsi="Times New Roman" w:cs="Times New Roman"/>
          <w:color w:val="000000"/>
          <w:kern w:val="0"/>
          <w:sz w:val="24"/>
          <w:lang w:eastAsia="et-EE"/>
          <w14:ligatures w14:val="none"/>
        </w:rPr>
        <w:t xml:space="preserve"> nõuete </w:t>
      </w:r>
      <w:del w:id="279" w:author="Merike Koppel - JUSTDIGI" w:date="2025-08-21T10:43:00Z" w16du:dateUtc="2025-08-21T07:43:00Z">
        <w:r w:rsidRPr="0010230C" w:rsidDel="00740E5E">
          <w:rPr>
            <w:rFonts w:ascii="Times New Roman" w:eastAsia="Times New Roman" w:hAnsi="Times New Roman" w:cs="Times New Roman"/>
            <w:color w:val="000000"/>
            <w:kern w:val="0"/>
            <w:sz w:val="24"/>
            <w:lang w:eastAsia="et-EE"/>
            <w14:ligatures w14:val="none"/>
          </w:rPr>
          <w:delText xml:space="preserve">kohase </w:delText>
        </w:r>
      </w:del>
      <w:r w:rsidRPr="0010230C">
        <w:rPr>
          <w:rFonts w:ascii="Times New Roman" w:eastAsia="Times New Roman" w:hAnsi="Times New Roman" w:cs="Times New Roman"/>
          <w:color w:val="000000"/>
          <w:kern w:val="0"/>
          <w:sz w:val="24"/>
          <w:lang w:eastAsia="et-EE"/>
          <w14:ligatures w14:val="none"/>
        </w:rPr>
        <w:t xml:space="preserve">täitmise üle järelevalve teostamisel kõik nimetatud määruses sätestatud õigused. </w:t>
      </w:r>
      <w:r>
        <w:rPr>
          <w:rFonts w:ascii="Times New Roman" w:eastAsia="Times New Roman" w:hAnsi="Times New Roman" w:cs="Times New Roman"/>
          <w:color w:val="000000"/>
          <w:kern w:val="0"/>
          <w:sz w:val="24"/>
          <w:lang w:eastAsia="et-EE"/>
          <w14:ligatures w14:val="none"/>
        </w:rPr>
        <w:t>Konkurentsiamet</w:t>
      </w:r>
      <w:r w:rsidRPr="0010230C">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võib avalikustada</w:t>
      </w:r>
      <w:ins w:id="280" w:author="Merike Koppel - JUSTDIGI" w:date="2025-08-21T10:44:00Z" w16du:dateUtc="2025-08-21T07:44:00Z">
        <w:r w:rsidR="007A0829">
          <w:rPr>
            <w:rFonts w:ascii="Times New Roman" w:eastAsia="Times New Roman" w:hAnsi="Times New Roman" w:cs="Times New Roman"/>
            <w:color w:val="000000"/>
            <w:kern w:val="0"/>
            <w:sz w:val="24"/>
            <w:lang w:eastAsia="et-EE"/>
            <w14:ligatures w14:val="none"/>
          </w:rPr>
          <w:t xml:space="preserve"> teabe</w:t>
        </w:r>
      </w:ins>
      <w:r w:rsidRPr="0010230C">
        <w:rPr>
          <w:rFonts w:ascii="Times New Roman" w:eastAsia="Times New Roman" w:hAnsi="Times New Roman" w:cs="Times New Roman"/>
          <w:color w:val="000000"/>
          <w:kern w:val="0"/>
          <w:sz w:val="24"/>
          <w:lang w:eastAsia="et-EE"/>
          <w14:ligatures w14:val="none"/>
        </w:rPr>
        <w:t xml:space="preserve"> nimetatud määruses sätestatud kohustuse rikkumise </w:t>
      </w:r>
      <w:del w:id="281" w:author="Merike Koppel - JUSTDIGI" w:date="2025-08-21T10:44:00Z" w16du:dateUtc="2025-08-21T07:44:00Z">
        <w:r w:rsidRPr="0010230C" w:rsidDel="007A0829">
          <w:rPr>
            <w:rFonts w:ascii="Times New Roman" w:eastAsia="Times New Roman" w:hAnsi="Times New Roman" w:cs="Times New Roman"/>
            <w:color w:val="000000"/>
            <w:kern w:val="0"/>
            <w:sz w:val="24"/>
            <w:lang w:eastAsia="et-EE"/>
            <w14:ligatures w14:val="none"/>
          </w:rPr>
          <w:delText xml:space="preserve">kohta </w:delText>
        </w:r>
      </w:del>
      <w:ins w:id="282" w:author="Merike Koppel - JUSTDIGI" w:date="2025-08-21T10:44:00Z" w16du:dateUtc="2025-08-21T07:44:00Z">
        <w:r w:rsidR="007A0829">
          <w:rPr>
            <w:rFonts w:ascii="Times New Roman" w:eastAsia="Times New Roman" w:hAnsi="Times New Roman" w:cs="Times New Roman"/>
            <w:color w:val="000000"/>
            <w:kern w:val="0"/>
            <w:sz w:val="24"/>
            <w:lang w:eastAsia="et-EE"/>
            <w14:ligatures w14:val="none"/>
          </w:rPr>
          <w:t>eest</w:t>
        </w:r>
        <w:r w:rsidR="007A0829" w:rsidRPr="0010230C">
          <w:rPr>
            <w:rFonts w:ascii="Times New Roman" w:eastAsia="Times New Roman" w:hAnsi="Times New Roman" w:cs="Times New Roman"/>
            <w:color w:val="000000"/>
            <w:kern w:val="0"/>
            <w:sz w:val="24"/>
            <w:lang w:eastAsia="et-EE"/>
            <w14:ligatures w14:val="none"/>
          </w:rPr>
          <w:t xml:space="preserve"> </w:t>
        </w:r>
      </w:ins>
      <w:r>
        <w:rPr>
          <w:rFonts w:ascii="Times New Roman" w:eastAsia="Times New Roman" w:hAnsi="Times New Roman" w:cs="Times New Roman"/>
          <w:color w:val="000000"/>
          <w:kern w:val="0"/>
          <w:sz w:val="24"/>
          <w:lang w:eastAsia="et-EE"/>
          <w14:ligatures w14:val="none"/>
        </w:rPr>
        <w:t>määratud karistus</w:t>
      </w:r>
      <w:ins w:id="283" w:author="Merike Koppel - JUSTDIGI" w:date="2025-08-21T10:44:00Z" w16du:dateUtc="2025-08-21T07:44:00Z">
        <w:r w:rsidR="007A0829">
          <w:rPr>
            <w:rFonts w:ascii="Times New Roman" w:eastAsia="Times New Roman" w:hAnsi="Times New Roman" w:cs="Times New Roman"/>
            <w:color w:val="000000"/>
            <w:kern w:val="0"/>
            <w:sz w:val="24"/>
            <w:lang w:eastAsia="et-EE"/>
            <w14:ligatures w14:val="none"/>
          </w:rPr>
          <w:t>e</w:t>
        </w:r>
      </w:ins>
      <w:del w:id="284" w:author="Merike Koppel - JUSTDIGI" w:date="2025-08-21T10:44:00Z" w16du:dateUtc="2025-08-21T07:44:00Z">
        <w:r w:rsidDel="007A0829">
          <w:rPr>
            <w:rFonts w:ascii="Times New Roman" w:eastAsia="Times New Roman" w:hAnsi="Times New Roman" w:cs="Times New Roman"/>
            <w:color w:val="000000"/>
            <w:kern w:val="0"/>
            <w:sz w:val="24"/>
            <w:lang w:eastAsia="et-EE"/>
            <w14:ligatures w14:val="none"/>
          </w:rPr>
          <w:delText>t puudutava informatsiooni</w:delText>
        </w:r>
        <w:r w:rsidRPr="0010230C" w:rsidDel="007A0829">
          <w:rPr>
            <w:rFonts w:ascii="Times New Roman" w:eastAsia="Times New Roman" w:hAnsi="Times New Roman" w:cs="Times New Roman"/>
            <w:color w:val="000000"/>
            <w:kern w:val="0"/>
            <w:sz w:val="24"/>
            <w:lang w:eastAsia="et-EE"/>
            <w14:ligatures w14:val="none"/>
          </w:rPr>
          <w:delText xml:space="preserve"> </w:delText>
        </w:r>
      </w:del>
      <w:ins w:id="285" w:author="Merike Koppel - JUSTDIGI" w:date="2025-08-21T10:44:00Z" w16du:dateUtc="2025-08-21T07:44:00Z">
        <w:r w:rsidR="007A0829">
          <w:rPr>
            <w:rFonts w:ascii="Times New Roman" w:eastAsia="Times New Roman" w:hAnsi="Times New Roman" w:cs="Times New Roman"/>
            <w:color w:val="000000"/>
            <w:kern w:val="0"/>
            <w:sz w:val="24"/>
            <w:lang w:eastAsia="et-EE"/>
            <w14:ligatures w14:val="none"/>
          </w:rPr>
          <w:t xml:space="preserve">kohta </w:t>
        </w:r>
      </w:ins>
      <w:r w:rsidRPr="0010230C">
        <w:rPr>
          <w:rFonts w:ascii="Times New Roman" w:eastAsia="Times New Roman" w:hAnsi="Times New Roman" w:cs="Times New Roman"/>
          <w:color w:val="000000"/>
          <w:kern w:val="0"/>
          <w:sz w:val="24"/>
          <w:lang w:eastAsia="et-EE"/>
          <w14:ligatures w14:val="none"/>
        </w:rPr>
        <w:t>oma veebilehel määruse artikli</w:t>
      </w:r>
      <w:del w:id="286" w:author="Merike Koppel - JUSTDIGI" w:date="2025-08-21T10:44:00Z" w16du:dateUtc="2025-08-21T07:44:00Z">
        <w:r w:rsidDel="007A0829">
          <w:rPr>
            <w:rFonts w:ascii="Times New Roman" w:eastAsia="Times New Roman" w:hAnsi="Times New Roman" w:cs="Times New Roman"/>
            <w:color w:val="000000"/>
            <w:kern w:val="0"/>
            <w:sz w:val="24"/>
            <w:lang w:eastAsia="et-EE"/>
            <w14:ligatures w14:val="none"/>
          </w:rPr>
          <w:delText>s</w:delText>
        </w:r>
      </w:del>
      <w:r>
        <w:rPr>
          <w:rFonts w:ascii="Times New Roman" w:eastAsia="Times New Roman" w:hAnsi="Times New Roman" w:cs="Times New Roman"/>
          <w:color w:val="000000"/>
          <w:kern w:val="0"/>
          <w:sz w:val="24"/>
          <w:lang w:eastAsia="et-EE"/>
          <w14:ligatures w14:val="none"/>
        </w:rPr>
        <w:t xml:space="preserve"> 18</w:t>
      </w:r>
      <w:r w:rsidRPr="0010230C">
        <w:rPr>
          <w:rFonts w:ascii="Times New Roman" w:eastAsia="Times New Roman" w:hAnsi="Times New Roman" w:cs="Times New Roman"/>
          <w:color w:val="000000"/>
          <w:kern w:val="0"/>
          <w:sz w:val="24"/>
          <w:lang w:eastAsia="et-EE"/>
          <w14:ligatures w14:val="none"/>
        </w:rPr>
        <w:t xml:space="preserve"> </w:t>
      </w:r>
      <w:r>
        <w:rPr>
          <w:rFonts w:ascii="Times New Roman" w:eastAsia="Times New Roman" w:hAnsi="Times New Roman" w:cs="Times New Roman"/>
          <w:color w:val="000000"/>
          <w:kern w:val="0"/>
          <w:sz w:val="24"/>
          <w:lang w:eastAsia="et-EE"/>
          <w14:ligatures w14:val="none"/>
        </w:rPr>
        <w:t>lõike 6</w:t>
      </w:r>
      <w:r w:rsidRPr="0010230C">
        <w:rPr>
          <w:rFonts w:ascii="Times New Roman" w:eastAsia="Times New Roman" w:hAnsi="Times New Roman" w:cs="Times New Roman"/>
          <w:color w:val="000000"/>
          <w:kern w:val="0"/>
          <w:sz w:val="24"/>
          <w:lang w:eastAsia="et-EE"/>
          <w14:ligatures w14:val="none"/>
        </w:rPr>
        <w:t xml:space="preserve"> kohaselt.</w:t>
      </w:r>
      <w:r>
        <w:rPr>
          <w:rFonts w:ascii="Times New Roman" w:eastAsia="Times New Roman" w:hAnsi="Times New Roman" w:cs="Times New Roman"/>
          <w:color w:val="000000"/>
          <w:kern w:val="0"/>
          <w:sz w:val="24"/>
          <w:lang w:eastAsia="et-EE"/>
          <w14:ligatures w14:val="none"/>
        </w:rPr>
        <w:t>“;</w:t>
      </w:r>
    </w:p>
    <w:p w14:paraId="218A84AE" w14:textId="77777777" w:rsidR="00784F5C" w:rsidRPr="00542313"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5A10C39A"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b/>
          <w:bCs/>
          <w:color w:val="000000"/>
          <w:kern w:val="0"/>
          <w:sz w:val="24"/>
          <w:lang w:eastAsia="et-EE"/>
          <w14:ligatures w14:val="none"/>
        </w:rPr>
        <w:t>2</w:t>
      </w:r>
      <w:r w:rsidRPr="008108F5">
        <w:rPr>
          <w:rFonts w:ascii="Times New Roman" w:eastAsia="Times New Roman" w:hAnsi="Times New Roman" w:cs="Times New Roman"/>
          <w:b/>
          <w:bCs/>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 xml:space="preserve"> paragrahvi 38</w:t>
      </w:r>
      <w:r>
        <w:rPr>
          <w:rFonts w:ascii="Times New Roman" w:eastAsia="Times New Roman" w:hAnsi="Times New Roman" w:cs="Times New Roman"/>
          <w:color w:val="000000"/>
          <w:kern w:val="0"/>
          <w:sz w:val="24"/>
          <w:vertAlign w:val="superscript"/>
          <w:lang w:eastAsia="et-EE"/>
          <w14:ligatures w14:val="none"/>
        </w:rPr>
        <w:t>2</w:t>
      </w:r>
      <w:r>
        <w:rPr>
          <w:rFonts w:ascii="Times New Roman" w:eastAsia="Times New Roman" w:hAnsi="Times New Roman" w:cs="Times New Roman"/>
          <w:color w:val="000000"/>
          <w:kern w:val="0"/>
          <w:sz w:val="24"/>
          <w:lang w:eastAsia="et-EE"/>
          <w14:ligatures w14:val="none"/>
        </w:rPr>
        <w:t xml:space="preserve"> tekst loetakse lõikeks 1 ning lõike 1 teine lause tunnistatakse kehtetuks;</w:t>
      </w:r>
    </w:p>
    <w:p w14:paraId="502CD438"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62D64A0C"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r w:rsidRPr="00D27098">
        <w:rPr>
          <w:rFonts w:ascii="Times New Roman" w:eastAsia="Times New Roman" w:hAnsi="Times New Roman" w:cs="Times New Roman"/>
          <w:b/>
          <w:bCs/>
          <w:color w:val="000000"/>
          <w:kern w:val="0"/>
          <w:sz w:val="24"/>
          <w:lang w:eastAsia="et-EE"/>
          <w14:ligatures w14:val="none"/>
        </w:rPr>
        <w:t>3</w:t>
      </w:r>
      <w:r>
        <w:rPr>
          <w:rFonts w:ascii="Times New Roman" w:eastAsia="Times New Roman" w:hAnsi="Times New Roman" w:cs="Times New Roman"/>
          <w:color w:val="000000"/>
          <w:kern w:val="0"/>
          <w:sz w:val="24"/>
          <w:lang w:eastAsia="et-EE"/>
          <w14:ligatures w14:val="none"/>
        </w:rPr>
        <w:t>) paragrahvi 38</w:t>
      </w:r>
      <w:r w:rsidRPr="00D27098">
        <w:rPr>
          <w:rFonts w:ascii="Times New Roman" w:eastAsia="Times New Roman" w:hAnsi="Times New Roman" w:cs="Times New Roman"/>
          <w:color w:val="000000"/>
          <w:kern w:val="0"/>
          <w:sz w:val="24"/>
          <w:vertAlign w:val="superscript"/>
          <w:lang w:eastAsia="et-EE"/>
          <w14:ligatures w14:val="none"/>
        </w:rPr>
        <w:t>2</w:t>
      </w:r>
      <w:r>
        <w:rPr>
          <w:rFonts w:ascii="Times New Roman" w:eastAsia="Times New Roman" w:hAnsi="Times New Roman" w:cs="Times New Roman"/>
          <w:color w:val="000000"/>
          <w:kern w:val="0"/>
          <w:sz w:val="24"/>
          <w:lang w:eastAsia="et-EE"/>
          <w14:ligatures w14:val="none"/>
        </w:rPr>
        <w:t xml:space="preserve"> täiendatakse lõigetega 2 ja 3 järgmises sõnastuses: </w:t>
      </w:r>
    </w:p>
    <w:p w14:paraId="51E3A92B" w14:textId="06206331"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color w:val="000000"/>
          <w:kern w:val="0"/>
          <w:sz w:val="24"/>
          <w:lang w:eastAsia="et-EE"/>
          <w14:ligatures w14:val="none"/>
        </w:rPr>
        <w:t>„(2) Lõikes 1 nimetatud s</w:t>
      </w:r>
      <w:r w:rsidRPr="0092005B">
        <w:rPr>
          <w:rFonts w:ascii="Times New Roman" w:eastAsia="Times New Roman" w:hAnsi="Times New Roman" w:cs="Times New Roman"/>
          <w:color w:val="000000"/>
          <w:kern w:val="0"/>
          <w:sz w:val="24"/>
          <w:lang w:eastAsia="et-EE"/>
          <w14:ligatures w14:val="none"/>
        </w:rPr>
        <w:t xml:space="preserve">unniraha ülemmäär </w:t>
      </w:r>
      <w:r>
        <w:rPr>
          <w:rFonts w:ascii="Times New Roman" w:eastAsia="Times New Roman" w:hAnsi="Times New Roman" w:cs="Times New Roman"/>
          <w:color w:val="000000"/>
          <w:kern w:val="0"/>
          <w:sz w:val="24"/>
          <w:lang w:eastAsia="et-EE"/>
          <w14:ligatures w14:val="none"/>
        </w:rPr>
        <w:t xml:space="preserve">on </w:t>
      </w:r>
      <w:r w:rsidRPr="0092005B">
        <w:rPr>
          <w:rFonts w:ascii="Times New Roman" w:eastAsia="Times New Roman" w:hAnsi="Times New Roman" w:cs="Times New Roman"/>
          <w:color w:val="000000"/>
          <w:kern w:val="0"/>
          <w:sz w:val="24"/>
          <w:lang w:eastAsia="et-EE"/>
          <w14:ligatures w14:val="none"/>
        </w:rPr>
        <w:t>füüsilise isiku puhul esimesel korral kuni 5000 eurot.</w:t>
      </w:r>
    </w:p>
    <w:p w14:paraId="25DDA54C"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431B23CF" w14:textId="017075C4"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r>
        <w:rPr>
          <w:rFonts w:ascii="Times New Roman" w:eastAsia="Times New Roman" w:hAnsi="Times New Roman" w:cs="Times New Roman"/>
          <w:color w:val="000000"/>
          <w:kern w:val="0"/>
          <w:sz w:val="24"/>
          <w:lang w:eastAsia="et-EE"/>
          <w14:ligatures w14:val="none"/>
        </w:rPr>
        <w:t xml:space="preserve">(3) </w:t>
      </w:r>
      <w:r w:rsidRPr="0092005B">
        <w:rPr>
          <w:rFonts w:ascii="Times New Roman" w:eastAsia="Times New Roman" w:hAnsi="Times New Roman" w:cs="Times New Roman"/>
          <w:color w:val="000000"/>
          <w:kern w:val="0"/>
          <w:sz w:val="24"/>
          <w:lang w:eastAsia="et-EE"/>
          <w14:ligatures w14:val="none"/>
        </w:rPr>
        <w:t xml:space="preserve">Ettekirjutusega pandud kohustuse täitmata jätmise </w:t>
      </w:r>
      <w:r w:rsidRPr="00D354DB">
        <w:rPr>
          <w:rFonts w:ascii="Times New Roman" w:eastAsia="Times New Roman" w:hAnsi="Times New Roman" w:cs="Times New Roman"/>
          <w:color w:val="000000"/>
          <w:kern w:val="0"/>
          <w:sz w:val="24"/>
          <w:lang w:eastAsia="et-EE"/>
          <w14:ligatures w14:val="none"/>
        </w:rPr>
        <w:t xml:space="preserve">või </w:t>
      </w:r>
      <w:del w:id="287" w:author="Merike Koppel - JUSTDIGI" w:date="2025-08-21T10:48:00Z" w16du:dateUtc="2025-08-21T07:48:00Z">
        <w:r w:rsidRPr="00D354DB" w:rsidDel="003A5A5D">
          <w:rPr>
            <w:rFonts w:ascii="Times New Roman" w:eastAsia="Times New Roman" w:hAnsi="Times New Roman" w:cs="Times New Roman"/>
            <w:color w:val="000000"/>
            <w:kern w:val="0"/>
            <w:sz w:val="24"/>
            <w:lang w:eastAsia="et-EE"/>
            <w14:ligatures w14:val="none"/>
          </w:rPr>
          <w:delText>eba</w:delText>
        </w:r>
      </w:del>
      <w:ins w:id="288" w:author="Merike Koppel - JUSTDIGI" w:date="2025-08-21T10:48:00Z" w16du:dateUtc="2025-08-21T07:48:00Z">
        <w:r w:rsidR="003A5A5D">
          <w:rPr>
            <w:rFonts w:ascii="Times New Roman" w:eastAsia="Times New Roman" w:hAnsi="Times New Roman" w:cs="Times New Roman"/>
            <w:color w:val="000000"/>
            <w:kern w:val="0"/>
            <w:sz w:val="24"/>
            <w:lang w:eastAsia="et-EE"/>
            <w14:ligatures w14:val="none"/>
          </w:rPr>
          <w:t>mittenõuete</w:t>
        </w:r>
      </w:ins>
      <w:r w:rsidRPr="00D354DB">
        <w:rPr>
          <w:rFonts w:ascii="Times New Roman" w:eastAsia="Times New Roman" w:hAnsi="Times New Roman" w:cs="Times New Roman"/>
          <w:color w:val="000000"/>
          <w:kern w:val="0"/>
          <w:sz w:val="24"/>
          <w:lang w:eastAsia="et-EE"/>
          <w14:ligatures w14:val="none"/>
        </w:rPr>
        <w:t xml:space="preserve">kohase täitmise korral on </w:t>
      </w:r>
      <w:r>
        <w:rPr>
          <w:rFonts w:ascii="Times New Roman" w:eastAsia="Times New Roman" w:hAnsi="Times New Roman" w:cs="Times New Roman"/>
          <w:color w:val="000000"/>
          <w:kern w:val="0"/>
          <w:sz w:val="24"/>
          <w:lang w:eastAsia="et-EE"/>
          <w14:ligatures w14:val="none"/>
        </w:rPr>
        <w:t xml:space="preserve">lõikes 1 nimetatud </w:t>
      </w:r>
      <w:r w:rsidRPr="00D354DB">
        <w:rPr>
          <w:rFonts w:ascii="Times New Roman" w:eastAsia="Times New Roman" w:hAnsi="Times New Roman" w:cs="Times New Roman"/>
          <w:color w:val="000000"/>
          <w:kern w:val="0"/>
          <w:sz w:val="24"/>
          <w:lang w:eastAsia="et-EE"/>
          <w14:ligatures w14:val="none"/>
        </w:rPr>
        <w:t xml:space="preserve">sunniraha ülemmäär juriidilise isiku puhul esimesel korral kuni </w:t>
      </w:r>
      <w:r>
        <w:rPr>
          <w:rFonts w:ascii="Times New Roman" w:eastAsia="Times New Roman" w:hAnsi="Times New Roman" w:cs="Times New Roman"/>
          <w:color w:val="000000"/>
          <w:kern w:val="0"/>
          <w:sz w:val="24"/>
          <w:lang w:eastAsia="et-EE"/>
          <w14:ligatures w14:val="none"/>
        </w:rPr>
        <w:t>100</w:t>
      </w:r>
      <w:r w:rsidRPr="00D354DB">
        <w:rPr>
          <w:rFonts w:ascii="Times New Roman" w:eastAsia="Times New Roman" w:hAnsi="Times New Roman" w:cs="Times New Roman"/>
          <w:color w:val="000000"/>
          <w:kern w:val="0"/>
          <w:sz w:val="24"/>
          <w:lang w:eastAsia="et-EE"/>
          <w14:ligatures w14:val="none"/>
        </w:rPr>
        <w:t xml:space="preserve"> 000 eurot või kuni </w:t>
      </w:r>
      <w:r>
        <w:rPr>
          <w:rFonts w:ascii="Times New Roman" w:eastAsia="Times New Roman" w:hAnsi="Times New Roman" w:cs="Times New Roman"/>
          <w:color w:val="000000"/>
          <w:kern w:val="0"/>
          <w:sz w:val="24"/>
          <w:lang w:eastAsia="et-EE"/>
          <w14:ligatures w14:val="none"/>
        </w:rPr>
        <w:t>15</w:t>
      </w:r>
      <w:r w:rsidRPr="00D354DB">
        <w:rPr>
          <w:rFonts w:ascii="Times New Roman" w:eastAsia="Times New Roman" w:hAnsi="Times New Roman" w:cs="Times New Roman"/>
          <w:color w:val="000000"/>
          <w:kern w:val="0"/>
          <w:sz w:val="24"/>
          <w:lang w:eastAsia="et-EE"/>
          <w14:ligatures w14:val="none"/>
        </w:rPr>
        <w:t xml:space="preserve"> protsenti </w:t>
      </w:r>
      <w:ins w:id="289" w:author="Merike Koppel - JUSTDIGI" w:date="2025-08-21T12:37:00Z" w16du:dateUtc="2025-08-21T09:37:00Z">
        <w:r w:rsidR="00B05E7C">
          <w:rPr>
            <w:rFonts w:ascii="Times New Roman" w:eastAsia="Times New Roman" w:hAnsi="Times New Roman" w:cs="Times New Roman"/>
            <w:color w:val="000000"/>
            <w:kern w:val="0"/>
            <w:sz w:val="24"/>
            <w:lang w:eastAsia="et-EE"/>
            <w14:ligatures w14:val="none"/>
          </w:rPr>
          <w:t xml:space="preserve">tema </w:t>
        </w:r>
      </w:ins>
      <w:r w:rsidRPr="00D354DB">
        <w:rPr>
          <w:rFonts w:ascii="Times New Roman" w:eastAsia="Times New Roman" w:hAnsi="Times New Roman" w:cs="Times New Roman"/>
          <w:color w:val="000000"/>
          <w:kern w:val="0"/>
          <w:sz w:val="24"/>
          <w:lang w:eastAsia="et-EE"/>
          <w14:ligatures w14:val="none"/>
        </w:rPr>
        <w:t xml:space="preserve">aastasest kogukäibest vastavalt viimasele kättesaadavale </w:t>
      </w:r>
      <w:commentRangeStart w:id="290"/>
      <w:r w:rsidRPr="00D354DB">
        <w:rPr>
          <w:rFonts w:ascii="Times New Roman" w:eastAsia="Times New Roman" w:hAnsi="Times New Roman" w:cs="Times New Roman"/>
          <w:color w:val="000000"/>
          <w:kern w:val="0"/>
          <w:sz w:val="24"/>
          <w:lang w:eastAsia="et-EE"/>
          <w14:ligatures w14:val="none"/>
        </w:rPr>
        <w:t xml:space="preserve">juhtimisorgani </w:t>
      </w:r>
      <w:commentRangeEnd w:id="290"/>
      <w:r w:rsidR="000D5B26">
        <w:rPr>
          <w:rStyle w:val="Kommentaariviide"/>
        </w:rPr>
        <w:commentReference w:id="290"/>
      </w:r>
      <w:r w:rsidRPr="00D354DB">
        <w:rPr>
          <w:rFonts w:ascii="Times New Roman" w:eastAsia="Times New Roman" w:hAnsi="Times New Roman" w:cs="Times New Roman"/>
          <w:color w:val="000000"/>
          <w:kern w:val="0"/>
          <w:sz w:val="24"/>
          <w:lang w:eastAsia="et-EE"/>
          <w14:ligatures w14:val="none"/>
        </w:rPr>
        <w:t xml:space="preserve">kinnitatud raamatupidamise aastaaruandele. </w:t>
      </w:r>
      <w:commentRangeStart w:id="291"/>
      <w:r w:rsidRPr="00D354DB">
        <w:rPr>
          <w:rFonts w:ascii="Times New Roman" w:eastAsia="Times New Roman" w:hAnsi="Times New Roman" w:cs="Times New Roman"/>
          <w:color w:val="000000"/>
          <w:kern w:val="0"/>
          <w:sz w:val="24"/>
          <w:lang w:eastAsia="et-EE"/>
          <w14:ligatures w14:val="none"/>
        </w:rPr>
        <w:t>Kui juriidiline isik on emaettevõtja või sellise emaettevõtja tütarettevõtja, kes peab koostama konsolideeritud raamatupidamise aruandeid, siis on käesoleva lõike eelmises lauses nimetatud kogukäive kas aastane kogukäive või asjaomase tululiigi kogukäive viimase kättesaadava konsolideeritud raamatupidamise aastaaruande järgi, mille on heaks kiitnud kõrgeima taseme emaettevõtja juhtimisorgan</w:t>
      </w:r>
      <w:commentRangeEnd w:id="291"/>
      <w:r w:rsidR="000D5B26">
        <w:rPr>
          <w:rStyle w:val="Kommentaariviide"/>
        </w:rPr>
        <w:commentReference w:id="291"/>
      </w:r>
      <w:r w:rsidRPr="00D354DB">
        <w:rPr>
          <w:rFonts w:ascii="Times New Roman" w:eastAsia="Times New Roman" w:hAnsi="Times New Roman" w:cs="Times New Roman"/>
          <w:color w:val="000000"/>
          <w:kern w:val="0"/>
          <w:sz w:val="24"/>
          <w:lang w:eastAsia="et-EE"/>
          <w14:ligatures w14:val="none"/>
        </w:rPr>
        <w:t>.</w:t>
      </w:r>
      <w:r>
        <w:rPr>
          <w:rFonts w:ascii="Times New Roman" w:eastAsia="Times New Roman" w:hAnsi="Times New Roman" w:cs="Times New Roman"/>
          <w:color w:val="000000"/>
          <w:kern w:val="0"/>
          <w:sz w:val="24"/>
          <w:lang w:eastAsia="et-EE"/>
          <w14:ligatures w14:val="none"/>
        </w:rPr>
        <w:t>“;</w:t>
      </w:r>
    </w:p>
    <w:p w14:paraId="033995D1" w14:textId="77777777" w:rsidR="00784F5C" w:rsidRDefault="00784F5C" w:rsidP="00784F5C">
      <w:pPr>
        <w:spacing w:after="0"/>
        <w:jc w:val="both"/>
        <w:rPr>
          <w:rFonts w:ascii="Times New Roman" w:eastAsia="Times New Roman" w:hAnsi="Times New Roman" w:cs="Times New Roman"/>
          <w:color w:val="000000"/>
          <w:kern w:val="0"/>
          <w:sz w:val="24"/>
          <w:lang w:eastAsia="et-EE"/>
          <w14:ligatures w14:val="none"/>
        </w:rPr>
      </w:pPr>
    </w:p>
    <w:p w14:paraId="53352FB1"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eastAsia="Times New Roman" w:hAnsi="Times New Roman" w:cs="Times New Roman"/>
          <w:b/>
          <w:bCs/>
          <w:color w:val="000000"/>
          <w:kern w:val="0"/>
          <w:sz w:val="24"/>
          <w:lang w:eastAsia="et-EE"/>
          <w14:ligatures w14:val="none"/>
        </w:rPr>
        <w:t>4)</w:t>
      </w:r>
      <w:r w:rsidRPr="000C5CA5">
        <w:rPr>
          <w:rFonts w:ascii="Times New Roman" w:eastAsia="Times New Roman" w:hAnsi="Times New Roman" w:cs="Times New Roman"/>
          <w:color w:val="000000"/>
          <w:kern w:val="0"/>
          <w:sz w:val="24"/>
          <w:lang w:eastAsia="et-EE"/>
          <w14:ligatures w14:val="none"/>
        </w:rPr>
        <w:t xml:space="preserve"> </w:t>
      </w:r>
      <w:r w:rsidRPr="000C5CA5">
        <w:rPr>
          <w:rFonts w:ascii="Times New Roman" w:hAnsi="Times New Roman" w:cs="Times New Roman"/>
          <w:sz w:val="24"/>
          <w:szCs w:val="24"/>
        </w:rPr>
        <w:t>paragrahv 44</w:t>
      </w:r>
      <w:r w:rsidRPr="000C5CA5">
        <w:rPr>
          <w:rFonts w:ascii="Times New Roman" w:hAnsi="Times New Roman" w:cs="Times New Roman"/>
          <w:sz w:val="24"/>
          <w:szCs w:val="24"/>
          <w:vertAlign w:val="superscript"/>
        </w:rPr>
        <w:t xml:space="preserve">2 </w:t>
      </w:r>
      <w:r w:rsidRPr="000C5CA5">
        <w:rPr>
          <w:rFonts w:ascii="Times New Roman" w:hAnsi="Times New Roman" w:cs="Times New Roman"/>
          <w:sz w:val="24"/>
          <w:szCs w:val="24"/>
        </w:rPr>
        <w:t>tunnistatakse kehtetuks;</w:t>
      </w:r>
    </w:p>
    <w:p w14:paraId="3A737F0E" w14:textId="77777777" w:rsidR="00784F5C" w:rsidRPr="000C5CA5" w:rsidRDefault="00784F5C" w:rsidP="00784F5C">
      <w:pPr>
        <w:spacing w:after="0"/>
        <w:jc w:val="both"/>
        <w:rPr>
          <w:rFonts w:ascii="Times New Roman" w:hAnsi="Times New Roman" w:cs="Times New Roman"/>
          <w:sz w:val="24"/>
          <w:szCs w:val="24"/>
        </w:rPr>
      </w:pPr>
    </w:p>
    <w:p w14:paraId="7BDE2030"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b/>
          <w:bCs/>
          <w:sz w:val="24"/>
          <w:szCs w:val="24"/>
        </w:rPr>
        <w:t xml:space="preserve">5) </w:t>
      </w:r>
      <w:r w:rsidRPr="000C5CA5">
        <w:rPr>
          <w:rFonts w:ascii="Times New Roman" w:hAnsi="Times New Roman" w:cs="Times New Roman"/>
          <w:sz w:val="24"/>
          <w:szCs w:val="24"/>
        </w:rPr>
        <w:t>seadust täiendatakse §-dega 44</w:t>
      </w:r>
      <w:r w:rsidRPr="000C5CA5">
        <w:rPr>
          <w:rFonts w:ascii="Times New Roman" w:hAnsi="Times New Roman" w:cs="Times New Roman"/>
          <w:sz w:val="24"/>
          <w:szCs w:val="24"/>
          <w:vertAlign w:val="superscript"/>
        </w:rPr>
        <w:t>8</w:t>
      </w:r>
      <w:r w:rsidRPr="000C5CA5">
        <w:rPr>
          <w:rFonts w:ascii="Times New Roman" w:hAnsi="Times New Roman" w:cs="Times New Roman"/>
          <w:sz w:val="24"/>
          <w:szCs w:val="24"/>
        </w:rPr>
        <w:t>–44</w:t>
      </w:r>
      <w:r w:rsidRPr="000C5CA5">
        <w:rPr>
          <w:rFonts w:ascii="Times New Roman" w:hAnsi="Times New Roman" w:cs="Times New Roman"/>
          <w:sz w:val="24"/>
          <w:szCs w:val="24"/>
          <w:vertAlign w:val="superscript"/>
        </w:rPr>
        <w:t>13</w:t>
      </w:r>
      <w:r w:rsidRPr="000C5CA5">
        <w:rPr>
          <w:rFonts w:ascii="Times New Roman" w:hAnsi="Times New Roman" w:cs="Times New Roman"/>
          <w:sz w:val="24"/>
          <w:szCs w:val="24"/>
        </w:rPr>
        <w:t xml:space="preserve"> järgmises sõnastuses:</w:t>
      </w:r>
    </w:p>
    <w:p w14:paraId="1385C50E"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sz w:val="24"/>
          <w:szCs w:val="24"/>
        </w:rPr>
        <w:t>„</w:t>
      </w:r>
      <w:r w:rsidRPr="000C5CA5">
        <w:rPr>
          <w:rFonts w:ascii="Times New Roman" w:hAnsi="Times New Roman" w:cs="Times New Roman"/>
          <w:b/>
          <w:bCs/>
          <w:sz w:val="24"/>
          <w:szCs w:val="24"/>
        </w:rPr>
        <w:t>§ 44</w:t>
      </w:r>
      <w:r w:rsidRPr="000C5CA5">
        <w:rPr>
          <w:rFonts w:ascii="Times New Roman" w:hAnsi="Times New Roman" w:cs="Times New Roman"/>
          <w:b/>
          <w:bCs/>
          <w:sz w:val="24"/>
          <w:szCs w:val="24"/>
          <w:vertAlign w:val="superscript"/>
        </w:rPr>
        <w:t>8</w:t>
      </w:r>
      <w:r w:rsidRPr="000C5CA5">
        <w:rPr>
          <w:rFonts w:ascii="Times New Roman" w:hAnsi="Times New Roman" w:cs="Times New Roman"/>
          <w:b/>
          <w:bCs/>
          <w:sz w:val="24"/>
          <w:szCs w:val="24"/>
        </w:rPr>
        <w:t>. Siseteabel põhineva kauplemise keelu rikkumine</w:t>
      </w:r>
    </w:p>
    <w:p w14:paraId="0DE5680E" w14:textId="1BB600ED"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3 sätestatud nõuete täitmata jätmise eest</w:t>
      </w:r>
      <w:del w:id="292" w:author="Katariina Kärsten - JUSTDIGI" w:date="2025-09-12T19:41:00Z" w16du:dateUtc="2025-09-12T16:41:00Z">
        <w:r w:rsidRPr="000C5CA5" w:rsidDel="00885395">
          <w:rPr>
            <w:rFonts w:ascii="Times New Roman" w:hAnsi="Times New Roman" w:cs="Times New Roman"/>
            <w:sz w:val="24"/>
            <w:szCs w:val="24"/>
          </w:rPr>
          <w:delText xml:space="preserve">, kui selle teo on </w:delText>
        </w:r>
      </w:del>
      <w:ins w:id="293" w:author="Merike Koppel - JUSTDIGI" w:date="2025-08-21T10:51:00Z" w16du:dateUtc="2025-08-21T07:51:00Z">
        <w:del w:id="294" w:author="Katariina Kärsten - JUSTDIGI" w:date="2025-09-12T19:41:00Z" w16du:dateUtc="2025-09-12T16:41:00Z">
          <w:r w:rsidR="00C16CD9" w:rsidDel="00885395">
            <w:rPr>
              <w:rFonts w:ascii="Times New Roman" w:hAnsi="Times New Roman" w:cs="Times New Roman"/>
              <w:sz w:val="24"/>
              <w:szCs w:val="24"/>
            </w:rPr>
            <w:delText xml:space="preserve">toime </w:delText>
          </w:r>
        </w:del>
      </w:ins>
      <w:del w:id="295" w:author="Katariina Kärsten - JUSTDIGI" w:date="2025-09-12T19:41:00Z" w16du:dateUtc="2025-09-12T16:41:00Z">
        <w:r w:rsidRPr="000C5CA5" w:rsidDel="00885395">
          <w:rPr>
            <w:rFonts w:ascii="Times New Roman" w:hAnsi="Times New Roman" w:cs="Times New Roman"/>
            <w:sz w:val="24"/>
            <w:szCs w:val="24"/>
          </w:rPr>
          <w:delText>pannud toime füüsiline isik</w:delText>
        </w:r>
      </w:del>
      <w:ins w:id="296" w:author="Merike Koppel - JUSTDIGI" w:date="2025-08-21T10:51:00Z" w16du:dateUtc="2025-08-21T07:51:00Z">
        <w:del w:id="297" w:author="Katariina Kärsten - JUSTDIGI" w:date="2025-09-12T19:41:00Z" w16du:dateUtc="2025-09-12T16:41:00Z">
          <w:r w:rsidR="00C16CD9" w:rsidDel="00885395">
            <w:rPr>
              <w:rFonts w:ascii="Times New Roman" w:hAnsi="Times New Roman" w:cs="Times New Roman"/>
              <w:sz w:val="24"/>
              <w:szCs w:val="24"/>
            </w:rPr>
            <w:delText>,</w:delText>
          </w:r>
        </w:del>
      </w:ins>
      <w:r w:rsidRPr="000C5CA5">
        <w:rPr>
          <w:rFonts w:ascii="Times New Roman" w:hAnsi="Times New Roman" w:cs="Times New Roman"/>
          <w:sz w:val="24"/>
          <w:szCs w:val="24"/>
        </w:rPr>
        <w:t xml:space="preserve"> –</w:t>
      </w:r>
    </w:p>
    <w:p w14:paraId="34D59CE1"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 xml:space="preserve">karistatakse rahatrahviga kuni 5 000 000 eurot, kuid mitte rohkem kui 20 protsenti füüsilise isiku eelmise kalendriaasta </w:t>
      </w:r>
      <w:del w:id="298" w:author="Merike Koppel - JUSTDIGI" w:date="2025-08-21T10:51:00Z" w16du:dateUtc="2025-08-21T07:51:00Z">
        <w:r w:rsidRPr="000C5CA5" w:rsidDel="00C16CD9">
          <w:rPr>
            <w:rFonts w:ascii="Times New Roman" w:hAnsi="Times New Roman" w:cs="Times New Roman"/>
            <w:sz w:val="24"/>
            <w:szCs w:val="24"/>
          </w:rPr>
          <w:delText xml:space="preserve">aastasest </w:delText>
        </w:r>
      </w:del>
      <w:r w:rsidRPr="000C5CA5">
        <w:rPr>
          <w:rFonts w:ascii="Times New Roman" w:hAnsi="Times New Roman" w:cs="Times New Roman"/>
          <w:sz w:val="24"/>
          <w:szCs w:val="24"/>
        </w:rPr>
        <w:t>sissetulekust ja mitte vähem kui väärteo tulemusel teenitud kasule vastav</w:t>
      </w:r>
      <w:del w:id="299" w:author="Merike Koppel - JUSTDIGI" w:date="2025-08-21T10:51:00Z" w16du:dateUtc="2025-08-21T07:51:00Z">
        <w:r w:rsidRPr="000C5CA5" w:rsidDel="00C16CD9">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300" w:author="Merike Koppel - JUSTDIGI" w:date="2025-08-21T10:51:00Z" w16du:dateUtc="2025-08-21T07:51:00Z">
        <w:r w:rsidRPr="000C5CA5" w:rsidDel="00C16CD9">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01F03BA2" w14:textId="77777777" w:rsidR="00784F5C" w:rsidRPr="000C5CA5" w:rsidRDefault="00784F5C" w:rsidP="00784F5C">
      <w:pPr>
        <w:spacing w:after="0"/>
        <w:jc w:val="both"/>
        <w:rPr>
          <w:rFonts w:ascii="Times New Roman" w:hAnsi="Times New Roman" w:cs="Times New Roman"/>
          <w:sz w:val="24"/>
          <w:szCs w:val="24"/>
        </w:rPr>
      </w:pPr>
    </w:p>
    <w:p w14:paraId="782C6BCC"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5B3068EC"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15 protsenti juriidilise isiku või tema konsolideerimisgrupi konsolideeritud käibest, kuid mitte vähem kui väärteo tulemusel teenitud kasule vastav</w:t>
      </w:r>
      <w:del w:id="301" w:author="Merike Koppel - JUSTDIGI" w:date="2025-08-21T10:51:00Z" w16du:dateUtc="2025-08-21T07:51:00Z">
        <w:r w:rsidRPr="000C5CA5" w:rsidDel="00C16CD9">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302" w:author="Merike Koppel - JUSTDIGI" w:date="2025-08-21T10:51:00Z" w16du:dateUtc="2025-08-21T07:51:00Z">
        <w:r w:rsidRPr="000C5CA5" w:rsidDel="00C16CD9">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6B360138" w14:textId="77777777" w:rsidR="00784F5C" w:rsidRPr="000C5CA5" w:rsidRDefault="00784F5C" w:rsidP="00784F5C">
      <w:pPr>
        <w:spacing w:after="0"/>
        <w:jc w:val="both"/>
        <w:rPr>
          <w:rFonts w:ascii="Times New Roman" w:hAnsi="Times New Roman" w:cs="Times New Roman"/>
          <w:sz w:val="24"/>
          <w:szCs w:val="24"/>
        </w:rPr>
      </w:pPr>
    </w:p>
    <w:p w14:paraId="11D9B93B"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b/>
          <w:bCs/>
          <w:sz w:val="24"/>
          <w:szCs w:val="24"/>
        </w:rPr>
        <w:t>§ 44</w:t>
      </w:r>
      <w:r w:rsidRPr="000C5CA5">
        <w:rPr>
          <w:rFonts w:ascii="Times New Roman" w:hAnsi="Times New Roman" w:cs="Times New Roman"/>
          <w:b/>
          <w:bCs/>
          <w:sz w:val="24"/>
          <w:szCs w:val="24"/>
          <w:vertAlign w:val="superscript"/>
        </w:rPr>
        <w:t>9</w:t>
      </w:r>
      <w:r w:rsidRPr="000C5CA5">
        <w:rPr>
          <w:rFonts w:ascii="Times New Roman" w:hAnsi="Times New Roman" w:cs="Times New Roman"/>
          <w:b/>
          <w:bCs/>
          <w:sz w:val="24"/>
          <w:szCs w:val="24"/>
        </w:rPr>
        <w:t>. Siseteabe avaldamise kohustuse rikkumine</w:t>
      </w:r>
    </w:p>
    <w:p w14:paraId="68A3D7E2" w14:textId="447769D2"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4 sätestatud nõuete täitmata jätmise eest</w:t>
      </w:r>
      <w:del w:id="303" w:author="Katariina Kärsten - JUSTDIGI" w:date="2025-09-12T19:42:00Z" w16du:dateUtc="2025-09-12T16:42:00Z">
        <w:r w:rsidRPr="000C5CA5" w:rsidDel="00885395">
          <w:rPr>
            <w:rFonts w:ascii="Times New Roman" w:hAnsi="Times New Roman" w:cs="Times New Roman"/>
            <w:sz w:val="24"/>
            <w:szCs w:val="24"/>
          </w:rPr>
          <w:delText xml:space="preserve">, kui selle teo on </w:delText>
        </w:r>
      </w:del>
      <w:ins w:id="304" w:author="Merike Koppel - JUSTDIGI" w:date="2025-08-21T10:52:00Z" w16du:dateUtc="2025-08-21T07:52:00Z">
        <w:del w:id="305" w:author="Katariina Kärsten - JUSTDIGI" w:date="2025-09-12T19:42:00Z" w16du:dateUtc="2025-09-12T16:42:00Z">
          <w:r w:rsidR="00652ED1" w:rsidDel="00885395">
            <w:rPr>
              <w:rFonts w:ascii="Times New Roman" w:hAnsi="Times New Roman" w:cs="Times New Roman"/>
              <w:sz w:val="24"/>
              <w:szCs w:val="24"/>
            </w:rPr>
            <w:delText xml:space="preserve">toime </w:delText>
          </w:r>
        </w:del>
      </w:ins>
      <w:del w:id="306" w:author="Katariina Kärsten - JUSTDIGI" w:date="2025-09-12T19:42:00Z" w16du:dateUtc="2025-09-12T16:42:00Z">
        <w:r w:rsidRPr="000C5CA5" w:rsidDel="00885395">
          <w:rPr>
            <w:rFonts w:ascii="Times New Roman" w:hAnsi="Times New Roman" w:cs="Times New Roman"/>
            <w:sz w:val="24"/>
            <w:szCs w:val="24"/>
          </w:rPr>
          <w:delText>pannud toime füüsiline isik</w:delText>
        </w:r>
      </w:del>
      <w:ins w:id="307" w:author="Merike Koppel - JUSTDIGI" w:date="2025-08-21T10:52:00Z" w16du:dateUtc="2025-08-21T07:52:00Z">
        <w:del w:id="308" w:author="Katariina Kärsten - JUSTDIGI" w:date="2025-09-12T19:42:00Z" w16du:dateUtc="2025-09-12T16:42:00Z">
          <w:r w:rsidR="00652ED1" w:rsidDel="00885395">
            <w:rPr>
              <w:rFonts w:ascii="Times New Roman" w:hAnsi="Times New Roman" w:cs="Times New Roman"/>
              <w:sz w:val="24"/>
              <w:szCs w:val="24"/>
            </w:rPr>
            <w:delText>,</w:delText>
          </w:r>
        </w:del>
      </w:ins>
      <w:r w:rsidRPr="000C5CA5">
        <w:rPr>
          <w:rFonts w:ascii="Times New Roman" w:hAnsi="Times New Roman" w:cs="Times New Roman"/>
          <w:sz w:val="24"/>
          <w:szCs w:val="24"/>
        </w:rPr>
        <w:t xml:space="preserve"> –</w:t>
      </w:r>
    </w:p>
    <w:p w14:paraId="709DF5EE" w14:textId="018F0512"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 xml:space="preserve">karistatakse rahatrahviga kuni 1 000 000 eurot, kuid mitte rohkem kui 20 protsenti füüsilise isiku eelmise kalendriaasta </w:t>
      </w:r>
      <w:del w:id="309" w:author="Merike Koppel - JUSTDIGI" w:date="2025-08-21T10:52:00Z" w16du:dateUtc="2025-08-21T07:52:00Z">
        <w:r w:rsidRPr="000C5CA5" w:rsidDel="00652ED1">
          <w:rPr>
            <w:rFonts w:ascii="Times New Roman" w:hAnsi="Times New Roman" w:cs="Times New Roman"/>
            <w:sz w:val="24"/>
            <w:szCs w:val="24"/>
          </w:rPr>
          <w:delText xml:space="preserve">aastasest </w:delText>
        </w:r>
      </w:del>
      <w:r w:rsidRPr="000C5CA5">
        <w:rPr>
          <w:rFonts w:ascii="Times New Roman" w:hAnsi="Times New Roman" w:cs="Times New Roman"/>
          <w:sz w:val="24"/>
          <w:szCs w:val="24"/>
        </w:rPr>
        <w:t>sissetulekust ja mitte vähem kui väärteo tulemusel teenitud kasule vastav</w:t>
      </w:r>
      <w:del w:id="310" w:author="Merike Koppel - JUSTDIGI" w:date="2025-08-21T10:52:00Z" w16du:dateUtc="2025-08-21T07:52:00Z">
        <w:r w:rsidRPr="000C5CA5" w:rsidDel="00652ED1">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311" w:author="Merike Koppel - JUSTDIGI" w:date="2025-08-21T10:52:00Z" w16du:dateUtc="2025-08-21T07:52:00Z">
        <w:r w:rsidRPr="000C5CA5" w:rsidDel="00652ED1">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76F09CD3" w14:textId="77777777" w:rsidR="00784F5C" w:rsidRPr="000C5CA5" w:rsidRDefault="00784F5C" w:rsidP="00784F5C">
      <w:pPr>
        <w:spacing w:after="0"/>
        <w:jc w:val="both"/>
        <w:rPr>
          <w:rFonts w:ascii="Times New Roman" w:hAnsi="Times New Roman" w:cs="Times New Roman"/>
          <w:sz w:val="24"/>
          <w:szCs w:val="24"/>
        </w:rPr>
      </w:pPr>
    </w:p>
    <w:p w14:paraId="07BD441D"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02EAD0F3" w14:textId="78E580F2" w:rsidR="00784F5C"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kaks protsenti juriidilise isiku või tema konsolideerimisgrupi konsolideeritud käibest, kuid mitte vähem kui väärteo tulemusel teenitud kasule vastav</w:t>
      </w:r>
      <w:del w:id="312" w:author="Merike Koppel - JUSTDIGI" w:date="2025-08-21T10:52:00Z" w16du:dateUtc="2025-08-21T07:52:00Z">
        <w:r w:rsidRPr="000C5CA5" w:rsidDel="00652ED1">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313" w:author="Merike Koppel - JUSTDIGI" w:date="2025-08-21T10:52:00Z" w16du:dateUtc="2025-08-21T07:52:00Z">
        <w:r w:rsidRPr="000C5CA5" w:rsidDel="00652ED1">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055EA78A" w14:textId="77777777" w:rsidR="00784F5C" w:rsidRDefault="00784F5C" w:rsidP="00784F5C">
      <w:pPr>
        <w:spacing w:after="0"/>
        <w:jc w:val="both"/>
        <w:rPr>
          <w:rFonts w:ascii="Times New Roman" w:hAnsi="Times New Roman" w:cs="Times New Roman"/>
          <w:sz w:val="24"/>
          <w:szCs w:val="24"/>
        </w:rPr>
      </w:pPr>
    </w:p>
    <w:p w14:paraId="1B4E0186" w14:textId="77777777" w:rsidR="00784F5C" w:rsidRDefault="00784F5C" w:rsidP="00784F5C">
      <w:pPr>
        <w:spacing w:after="0"/>
        <w:jc w:val="both"/>
        <w:rPr>
          <w:rFonts w:ascii="Times New Roman" w:hAnsi="Times New Roman" w:cs="Times New Roman"/>
          <w:b/>
          <w:bCs/>
          <w:sz w:val="24"/>
          <w:szCs w:val="24"/>
        </w:rPr>
      </w:pPr>
      <w:r w:rsidRPr="00542313">
        <w:rPr>
          <w:rFonts w:ascii="Times New Roman" w:hAnsi="Times New Roman" w:cs="Times New Roman"/>
          <w:b/>
          <w:bCs/>
          <w:sz w:val="24"/>
          <w:szCs w:val="24"/>
        </w:rPr>
        <w:t>§</w:t>
      </w:r>
      <w:r>
        <w:rPr>
          <w:rFonts w:ascii="Times New Roman" w:hAnsi="Times New Roman" w:cs="Times New Roman"/>
          <w:b/>
          <w:bCs/>
          <w:sz w:val="24"/>
          <w:szCs w:val="24"/>
        </w:rPr>
        <w:t xml:space="preserve"> 44</w:t>
      </w:r>
      <w:r>
        <w:rPr>
          <w:rFonts w:ascii="Times New Roman" w:hAnsi="Times New Roman" w:cs="Times New Roman"/>
          <w:b/>
          <w:bCs/>
          <w:sz w:val="24"/>
          <w:szCs w:val="24"/>
          <w:vertAlign w:val="superscript"/>
        </w:rPr>
        <w:t>10</w:t>
      </w:r>
      <w:r>
        <w:rPr>
          <w:rFonts w:ascii="Times New Roman" w:hAnsi="Times New Roman" w:cs="Times New Roman"/>
          <w:b/>
          <w:bCs/>
          <w:sz w:val="24"/>
          <w:szCs w:val="24"/>
        </w:rPr>
        <w:t>.</w:t>
      </w:r>
      <w:r w:rsidRPr="00542313">
        <w:rPr>
          <w:rFonts w:ascii="Times New Roman" w:hAnsi="Times New Roman" w:cs="Times New Roman"/>
          <w:b/>
          <w:bCs/>
          <w:sz w:val="24"/>
          <w:szCs w:val="24"/>
        </w:rPr>
        <w:t xml:space="preserve"> </w:t>
      </w:r>
      <w:r>
        <w:rPr>
          <w:rFonts w:ascii="Times New Roman" w:hAnsi="Times New Roman" w:cs="Times New Roman"/>
          <w:b/>
          <w:bCs/>
          <w:sz w:val="24"/>
          <w:szCs w:val="24"/>
        </w:rPr>
        <w:t>Gaasi hulgimüügit</w:t>
      </w:r>
      <w:r w:rsidRPr="00AA3432">
        <w:rPr>
          <w:rFonts w:ascii="Times New Roman" w:hAnsi="Times New Roman" w:cs="Times New Roman"/>
          <w:b/>
          <w:bCs/>
          <w:sz w:val="24"/>
          <w:szCs w:val="24"/>
        </w:rPr>
        <w:t>uruga manipuleerimi</w:t>
      </w:r>
      <w:r>
        <w:rPr>
          <w:rFonts w:ascii="Times New Roman" w:hAnsi="Times New Roman" w:cs="Times New Roman"/>
          <w:b/>
          <w:bCs/>
          <w:sz w:val="24"/>
          <w:szCs w:val="24"/>
        </w:rPr>
        <w:t>se</w:t>
      </w:r>
      <w:r w:rsidRPr="00AA3432">
        <w:rPr>
          <w:rFonts w:ascii="Times New Roman" w:hAnsi="Times New Roman" w:cs="Times New Roman"/>
          <w:b/>
          <w:bCs/>
          <w:sz w:val="24"/>
          <w:szCs w:val="24"/>
        </w:rPr>
        <w:t xml:space="preserve"> </w:t>
      </w:r>
      <w:r>
        <w:rPr>
          <w:rFonts w:ascii="Times New Roman" w:hAnsi="Times New Roman" w:cs="Times New Roman"/>
          <w:b/>
          <w:bCs/>
          <w:sz w:val="24"/>
          <w:szCs w:val="24"/>
        </w:rPr>
        <w:t>keelu rikkumine</w:t>
      </w:r>
    </w:p>
    <w:p w14:paraId="1A9D387B" w14:textId="64EB8F7C" w:rsidR="00784F5C" w:rsidRPr="000C5CA5" w:rsidRDefault="00784F5C" w:rsidP="00784F5C">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FA3A26">
        <w:rPr>
          <w:rFonts w:ascii="Times New Roman" w:hAnsi="Times New Roman" w:cs="Times New Roman"/>
          <w:sz w:val="24"/>
          <w:szCs w:val="24"/>
        </w:rPr>
        <w:t xml:space="preserve">Euroopa Parlamendi ja </w:t>
      </w:r>
      <w:r w:rsidRPr="000C5CA5">
        <w:rPr>
          <w:rFonts w:ascii="Times New Roman" w:hAnsi="Times New Roman" w:cs="Times New Roman"/>
          <w:sz w:val="24"/>
          <w:szCs w:val="24"/>
        </w:rPr>
        <w:t>nõukogu määruse (EL) nr 1227/2011 artiklis 5 sätestatud nõuete täitmata jätmise eest</w:t>
      </w:r>
      <w:del w:id="314" w:author="Katariina Kärsten - JUSTDIGI" w:date="2025-09-12T19:42:00Z" w16du:dateUtc="2025-09-12T16:42:00Z">
        <w:r w:rsidRPr="000C5CA5" w:rsidDel="0099721D">
          <w:rPr>
            <w:rFonts w:ascii="Times New Roman" w:hAnsi="Times New Roman" w:cs="Times New Roman"/>
            <w:sz w:val="24"/>
            <w:szCs w:val="24"/>
          </w:rPr>
          <w:delText>, kui selle teo on</w:delText>
        </w:r>
      </w:del>
      <w:ins w:id="315" w:author="Merike Koppel - JUSTDIGI" w:date="2025-08-21T10:52:00Z" w16du:dateUtc="2025-08-21T07:52:00Z">
        <w:del w:id="316" w:author="Katariina Kärsten - JUSTDIGI" w:date="2025-09-12T19:42:00Z" w16du:dateUtc="2025-09-12T16:42:00Z">
          <w:r w:rsidR="00652ED1" w:rsidDel="0099721D">
            <w:rPr>
              <w:rFonts w:ascii="Times New Roman" w:hAnsi="Times New Roman" w:cs="Times New Roman"/>
              <w:sz w:val="24"/>
              <w:szCs w:val="24"/>
            </w:rPr>
            <w:delText xml:space="preserve"> toime</w:delText>
          </w:r>
        </w:del>
      </w:ins>
      <w:del w:id="317" w:author="Katariina Kärsten - JUSTDIGI" w:date="2025-09-12T19:42:00Z" w16du:dateUtc="2025-09-12T16:42:00Z">
        <w:r w:rsidRPr="000C5CA5" w:rsidDel="0099721D">
          <w:rPr>
            <w:rFonts w:ascii="Times New Roman" w:hAnsi="Times New Roman" w:cs="Times New Roman"/>
            <w:sz w:val="24"/>
            <w:szCs w:val="24"/>
          </w:rPr>
          <w:delText xml:space="preserve"> pannud toime füüsiline isik</w:delText>
        </w:r>
      </w:del>
      <w:ins w:id="318" w:author="Merike Koppel - JUSTDIGI" w:date="2025-08-21T10:53:00Z" w16du:dateUtc="2025-08-21T07:53:00Z">
        <w:del w:id="319" w:author="Katariina Kärsten - JUSTDIGI" w:date="2025-09-12T19:42:00Z" w16du:dateUtc="2025-09-12T16:42:00Z">
          <w:r w:rsidR="00652ED1" w:rsidDel="0099721D">
            <w:rPr>
              <w:rFonts w:ascii="Times New Roman" w:hAnsi="Times New Roman" w:cs="Times New Roman"/>
              <w:sz w:val="24"/>
              <w:szCs w:val="24"/>
            </w:rPr>
            <w:delText>,</w:delText>
          </w:r>
        </w:del>
      </w:ins>
      <w:r w:rsidRPr="000C5CA5">
        <w:rPr>
          <w:rFonts w:ascii="Times New Roman" w:hAnsi="Times New Roman" w:cs="Times New Roman"/>
          <w:sz w:val="24"/>
          <w:szCs w:val="24"/>
        </w:rPr>
        <w:t xml:space="preserve"> –</w:t>
      </w:r>
    </w:p>
    <w:p w14:paraId="1C8C83DD" w14:textId="4B312183"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 xml:space="preserve">karistatakse rahatrahviga kuni 5 000 000 eurot, kuid mitte rohkem kui 20 protsenti füüsilise isiku eelmise kalendriaasta </w:t>
      </w:r>
      <w:del w:id="320" w:author="Merike Koppel - JUSTDIGI" w:date="2025-08-21T10:53:00Z" w16du:dateUtc="2025-08-21T07:53:00Z">
        <w:r w:rsidRPr="000C5CA5" w:rsidDel="00652ED1">
          <w:rPr>
            <w:rFonts w:ascii="Times New Roman" w:hAnsi="Times New Roman" w:cs="Times New Roman"/>
            <w:sz w:val="24"/>
            <w:szCs w:val="24"/>
          </w:rPr>
          <w:delText xml:space="preserve">aastasest </w:delText>
        </w:r>
      </w:del>
      <w:r w:rsidRPr="000C5CA5">
        <w:rPr>
          <w:rFonts w:ascii="Times New Roman" w:hAnsi="Times New Roman" w:cs="Times New Roman"/>
          <w:sz w:val="24"/>
          <w:szCs w:val="24"/>
        </w:rPr>
        <w:t>sissetulekust ja mitte vähem kui väärteo tulemusel teenitud kasule vastav</w:t>
      </w:r>
      <w:del w:id="321" w:author="Merike Koppel - JUSTDIGI" w:date="2025-08-21T10:53:00Z" w16du:dateUtc="2025-08-21T07:53:00Z">
        <w:r w:rsidRPr="000C5CA5" w:rsidDel="00652ED1">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322" w:author="Merike Koppel - JUSTDIGI" w:date="2025-08-21T10:53:00Z" w16du:dateUtc="2025-08-21T07:53:00Z">
        <w:r w:rsidRPr="000C5CA5" w:rsidDel="00652ED1">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55AB87D1" w14:textId="77777777" w:rsidR="00784F5C" w:rsidRPr="000C5CA5" w:rsidRDefault="00784F5C" w:rsidP="00784F5C">
      <w:pPr>
        <w:spacing w:after="0"/>
        <w:jc w:val="both"/>
        <w:rPr>
          <w:rFonts w:ascii="Times New Roman" w:hAnsi="Times New Roman" w:cs="Times New Roman"/>
          <w:sz w:val="24"/>
          <w:szCs w:val="24"/>
        </w:rPr>
      </w:pPr>
    </w:p>
    <w:p w14:paraId="30864CE8"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2B4138B3" w14:textId="381CDAF1"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15 protsenti juriidilise isiku või tema konsolideerimisgrupi konsolideeritud käibest, kuid mitte vähem kui väärteo tulemusel teenitud kasule vastav</w:t>
      </w:r>
      <w:del w:id="323" w:author="Merike Koppel - JUSTDIGI" w:date="2025-08-21T10:53:00Z" w16du:dateUtc="2025-08-21T07:53:00Z">
        <w:r w:rsidRPr="000C5CA5" w:rsidDel="00652ED1">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324" w:author="Merike Koppel - JUSTDIGI" w:date="2025-08-21T10:53:00Z" w16du:dateUtc="2025-08-21T07:53:00Z">
        <w:r w:rsidRPr="000C5CA5" w:rsidDel="00652ED1">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0028EB65" w14:textId="77777777" w:rsidR="00784F5C" w:rsidRPr="000C5CA5" w:rsidRDefault="00784F5C" w:rsidP="00784F5C">
      <w:pPr>
        <w:spacing w:after="0"/>
        <w:jc w:val="both"/>
        <w:rPr>
          <w:rFonts w:ascii="Times New Roman" w:hAnsi="Times New Roman" w:cs="Times New Roman"/>
          <w:b/>
          <w:bCs/>
          <w:sz w:val="24"/>
          <w:szCs w:val="24"/>
        </w:rPr>
      </w:pPr>
    </w:p>
    <w:p w14:paraId="3CDB364B" w14:textId="592EAA79"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b/>
          <w:bCs/>
          <w:sz w:val="24"/>
          <w:szCs w:val="24"/>
        </w:rPr>
        <w:t>§ 44</w:t>
      </w:r>
      <w:r w:rsidRPr="000C5CA5">
        <w:rPr>
          <w:rFonts w:ascii="Times New Roman" w:hAnsi="Times New Roman" w:cs="Times New Roman"/>
          <w:b/>
          <w:bCs/>
          <w:sz w:val="24"/>
          <w:szCs w:val="24"/>
          <w:vertAlign w:val="superscript"/>
        </w:rPr>
        <w:t>11</w:t>
      </w:r>
      <w:r w:rsidRPr="000C5CA5">
        <w:rPr>
          <w:rFonts w:ascii="Times New Roman" w:hAnsi="Times New Roman" w:cs="Times New Roman"/>
          <w:b/>
          <w:bCs/>
          <w:sz w:val="24"/>
          <w:szCs w:val="24"/>
        </w:rPr>
        <w:t>. Registreerimis</w:t>
      </w:r>
      <w:del w:id="325" w:author="Merike Koppel - JUSTDIGI" w:date="2025-08-21T10:53:00Z" w16du:dateUtc="2025-08-21T07:53:00Z">
        <w:r w:rsidRPr="000C5CA5" w:rsidDel="00652ED1">
          <w:rPr>
            <w:rFonts w:ascii="Times New Roman" w:hAnsi="Times New Roman" w:cs="Times New Roman"/>
            <w:b/>
            <w:bCs/>
            <w:sz w:val="24"/>
            <w:szCs w:val="24"/>
          </w:rPr>
          <w:delText xml:space="preserve">e </w:delText>
        </w:r>
      </w:del>
      <w:r w:rsidRPr="000C5CA5">
        <w:rPr>
          <w:rFonts w:ascii="Times New Roman" w:hAnsi="Times New Roman" w:cs="Times New Roman"/>
          <w:b/>
          <w:bCs/>
          <w:sz w:val="24"/>
          <w:szCs w:val="24"/>
        </w:rPr>
        <w:t>nõude rikkumine</w:t>
      </w:r>
    </w:p>
    <w:p w14:paraId="40BEA25B" w14:textId="69AC5DB5"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9 sätestatud nõuete täitmata jätmise eest</w:t>
      </w:r>
      <w:del w:id="326" w:author="Katariina Kärsten - JUSTDIGI" w:date="2025-09-12T19:42:00Z" w16du:dateUtc="2025-09-12T16:42:00Z">
        <w:r w:rsidRPr="000C5CA5" w:rsidDel="0099721D">
          <w:rPr>
            <w:rFonts w:ascii="Times New Roman" w:hAnsi="Times New Roman" w:cs="Times New Roman"/>
            <w:sz w:val="24"/>
            <w:szCs w:val="24"/>
          </w:rPr>
          <w:delText xml:space="preserve">, kui selle teo on </w:delText>
        </w:r>
      </w:del>
      <w:ins w:id="327" w:author="Merike Koppel - JUSTDIGI" w:date="2025-08-21T10:53:00Z" w16du:dateUtc="2025-08-21T07:53:00Z">
        <w:del w:id="328" w:author="Katariina Kärsten - JUSTDIGI" w:date="2025-09-12T19:42:00Z" w16du:dateUtc="2025-09-12T16:42:00Z">
          <w:r w:rsidR="00652ED1" w:rsidDel="0099721D">
            <w:rPr>
              <w:rFonts w:ascii="Times New Roman" w:hAnsi="Times New Roman" w:cs="Times New Roman"/>
              <w:sz w:val="24"/>
              <w:szCs w:val="24"/>
            </w:rPr>
            <w:delText xml:space="preserve">toime </w:delText>
          </w:r>
        </w:del>
      </w:ins>
      <w:del w:id="329" w:author="Katariina Kärsten - JUSTDIGI" w:date="2025-09-12T19:42:00Z" w16du:dateUtc="2025-09-12T16:42:00Z">
        <w:r w:rsidRPr="000C5CA5" w:rsidDel="0099721D">
          <w:rPr>
            <w:rFonts w:ascii="Times New Roman" w:hAnsi="Times New Roman" w:cs="Times New Roman"/>
            <w:sz w:val="24"/>
            <w:szCs w:val="24"/>
          </w:rPr>
          <w:delText>pannud toime füüsiline isik</w:delText>
        </w:r>
      </w:del>
      <w:ins w:id="330" w:author="Merike Koppel - JUSTDIGI" w:date="2025-08-21T10:53:00Z" w16du:dateUtc="2025-08-21T07:53:00Z">
        <w:del w:id="331" w:author="Katariina Kärsten - JUSTDIGI" w:date="2025-09-12T19:42:00Z" w16du:dateUtc="2025-09-12T16:42:00Z">
          <w:r w:rsidR="00652ED1" w:rsidDel="0099721D">
            <w:rPr>
              <w:rFonts w:ascii="Times New Roman" w:hAnsi="Times New Roman" w:cs="Times New Roman"/>
              <w:sz w:val="24"/>
              <w:szCs w:val="24"/>
            </w:rPr>
            <w:delText>,</w:delText>
          </w:r>
        </w:del>
      </w:ins>
      <w:r w:rsidRPr="000C5CA5">
        <w:rPr>
          <w:rFonts w:ascii="Times New Roman" w:hAnsi="Times New Roman" w:cs="Times New Roman"/>
          <w:sz w:val="24"/>
          <w:szCs w:val="24"/>
        </w:rPr>
        <w:t xml:space="preserve"> –</w:t>
      </w:r>
    </w:p>
    <w:p w14:paraId="6C674D61" w14:textId="65E306A2"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500 000 eurot, kuid mitte rohkem kui 20 protsenti füüsilise isiku eelmise kalendriaasta</w:t>
      </w:r>
      <w:del w:id="332" w:author="Merike Koppel - JUSTDIGI" w:date="2025-08-21T10:53:00Z" w16du:dateUtc="2025-08-21T07:53:00Z">
        <w:r w:rsidRPr="000C5CA5" w:rsidDel="00652ED1">
          <w:rPr>
            <w:rFonts w:ascii="Times New Roman" w:hAnsi="Times New Roman" w:cs="Times New Roman"/>
            <w:sz w:val="24"/>
            <w:szCs w:val="24"/>
          </w:rPr>
          <w:delText xml:space="preserve"> aastasest</w:delText>
        </w:r>
      </w:del>
      <w:r w:rsidRPr="000C5CA5">
        <w:rPr>
          <w:rFonts w:ascii="Times New Roman" w:hAnsi="Times New Roman" w:cs="Times New Roman"/>
          <w:sz w:val="24"/>
          <w:szCs w:val="24"/>
        </w:rPr>
        <w:t xml:space="preserve"> sissetulekust ja mitte vähem kui väärteo tulemusel teenitud kasule vastav</w:t>
      </w:r>
      <w:del w:id="333" w:author="Merike Koppel - JUSTDIGI" w:date="2025-08-21T10:53:00Z" w16du:dateUtc="2025-08-21T07:53:00Z">
        <w:r w:rsidRPr="000C5CA5" w:rsidDel="00652ED1">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334" w:author="Merike Koppel - JUSTDIGI" w:date="2025-08-21T10:53:00Z" w16du:dateUtc="2025-08-21T07:53:00Z">
        <w:r w:rsidRPr="000C5CA5" w:rsidDel="00652ED1">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521077A6" w14:textId="77777777" w:rsidR="00784F5C" w:rsidRPr="000C5CA5" w:rsidRDefault="00784F5C" w:rsidP="00784F5C">
      <w:pPr>
        <w:spacing w:after="0"/>
        <w:jc w:val="both"/>
        <w:rPr>
          <w:rFonts w:ascii="Times New Roman" w:hAnsi="Times New Roman" w:cs="Times New Roman"/>
          <w:sz w:val="24"/>
          <w:szCs w:val="24"/>
        </w:rPr>
      </w:pPr>
    </w:p>
    <w:p w14:paraId="5CCB0D6B"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74CEB435" w14:textId="3E08C1CB"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üks protsent juriidilise isiku või tema konsolideerimisgrupi konsolideeritud käibest, kuid mitte vähem kui väärteo tulemusel teenitud kasule vastav</w:t>
      </w:r>
      <w:del w:id="335" w:author="Merike Koppel - JUSTDIGI" w:date="2025-08-21T10:53:00Z" w16du:dateUtc="2025-08-21T07:53:00Z">
        <w:r w:rsidRPr="000C5CA5" w:rsidDel="00652ED1">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336" w:author="Merike Koppel - JUSTDIGI" w:date="2025-08-21T10:53:00Z" w16du:dateUtc="2025-08-21T07:53:00Z">
        <w:r w:rsidRPr="000C5CA5" w:rsidDel="00652ED1">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38E45C80" w14:textId="77777777" w:rsidR="00784F5C" w:rsidRPr="000C5CA5" w:rsidRDefault="00784F5C" w:rsidP="00784F5C">
      <w:pPr>
        <w:spacing w:after="0"/>
        <w:jc w:val="both"/>
        <w:rPr>
          <w:rFonts w:ascii="Times New Roman" w:hAnsi="Times New Roman" w:cs="Times New Roman"/>
          <w:b/>
          <w:bCs/>
          <w:sz w:val="24"/>
          <w:szCs w:val="24"/>
        </w:rPr>
      </w:pPr>
    </w:p>
    <w:p w14:paraId="2BBD6F18"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b/>
          <w:bCs/>
          <w:sz w:val="24"/>
          <w:szCs w:val="24"/>
        </w:rPr>
        <w:t>§ 44</w:t>
      </w:r>
      <w:r w:rsidRPr="000C5CA5">
        <w:rPr>
          <w:rFonts w:ascii="Times New Roman" w:hAnsi="Times New Roman" w:cs="Times New Roman"/>
          <w:b/>
          <w:bCs/>
          <w:sz w:val="24"/>
          <w:szCs w:val="24"/>
          <w:vertAlign w:val="superscript"/>
        </w:rPr>
        <w:t>12</w:t>
      </w:r>
      <w:r w:rsidRPr="000C5CA5">
        <w:rPr>
          <w:rFonts w:ascii="Times New Roman" w:hAnsi="Times New Roman" w:cs="Times New Roman"/>
          <w:b/>
          <w:bCs/>
          <w:sz w:val="24"/>
          <w:szCs w:val="24"/>
        </w:rPr>
        <w:t>. Ametialaselt tehinguid vahendavate või täitvate isikute kohustuste rikkumine</w:t>
      </w:r>
    </w:p>
    <w:p w14:paraId="1D5BC855" w14:textId="3C68941F"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(1) Euroopa Parlamendi ja nõukogu määruse (EL) nr 1227/2011 artiklis 15 sätestatud nõuete täitmata jätmise eest</w:t>
      </w:r>
      <w:del w:id="337" w:author="Katariina Kärsten - JUSTDIGI" w:date="2025-09-12T19:43:00Z" w16du:dateUtc="2025-09-12T16:43:00Z">
        <w:r w:rsidRPr="000C5CA5" w:rsidDel="0099721D">
          <w:rPr>
            <w:rFonts w:ascii="Times New Roman" w:hAnsi="Times New Roman" w:cs="Times New Roman"/>
            <w:sz w:val="24"/>
            <w:szCs w:val="24"/>
          </w:rPr>
          <w:delText xml:space="preserve">, kui selle teo on </w:delText>
        </w:r>
      </w:del>
      <w:ins w:id="338" w:author="Merike Koppel - JUSTDIGI" w:date="2025-08-21T10:54:00Z" w16du:dateUtc="2025-08-21T07:54:00Z">
        <w:del w:id="339" w:author="Katariina Kärsten - JUSTDIGI" w:date="2025-09-12T19:43:00Z" w16du:dateUtc="2025-09-12T16:43:00Z">
          <w:r w:rsidR="00652ED1" w:rsidRPr="000C5CA5" w:rsidDel="0099721D">
            <w:rPr>
              <w:rFonts w:ascii="Times New Roman" w:hAnsi="Times New Roman" w:cs="Times New Roman"/>
              <w:sz w:val="24"/>
              <w:szCs w:val="24"/>
            </w:rPr>
            <w:delText xml:space="preserve">toime </w:delText>
          </w:r>
        </w:del>
      </w:ins>
      <w:del w:id="340" w:author="Katariina Kärsten - JUSTDIGI" w:date="2025-09-12T19:43:00Z" w16du:dateUtc="2025-09-12T16:43:00Z">
        <w:r w:rsidRPr="000C5CA5" w:rsidDel="0099721D">
          <w:rPr>
            <w:rFonts w:ascii="Times New Roman" w:hAnsi="Times New Roman" w:cs="Times New Roman"/>
            <w:sz w:val="24"/>
            <w:szCs w:val="24"/>
          </w:rPr>
          <w:delText>pannud toime füüsiline isik</w:delText>
        </w:r>
      </w:del>
      <w:ins w:id="341" w:author="Merike Koppel - JUSTDIGI" w:date="2025-08-21T10:54:00Z" w16du:dateUtc="2025-08-21T07:54:00Z">
        <w:del w:id="342" w:author="Katariina Kärsten - JUSTDIGI" w:date="2025-09-12T19:43:00Z" w16du:dateUtc="2025-09-12T16:43:00Z">
          <w:r w:rsidR="00652ED1" w:rsidDel="0099721D">
            <w:rPr>
              <w:rFonts w:ascii="Times New Roman" w:hAnsi="Times New Roman" w:cs="Times New Roman"/>
              <w:sz w:val="24"/>
              <w:szCs w:val="24"/>
            </w:rPr>
            <w:delText>,</w:delText>
          </w:r>
        </w:del>
      </w:ins>
      <w:r w:rsidRPr="000C5CA5">
        <w:rPr>
          <w:rFonts w:ascii="Times New Roman" w:hAnsi="Times New Roman" w:cs="Times New Roman"/>
          <w:sz w:val="24"/>
          <w:szCs w:val="24"/>
        </w:rPr>
        <w:t xml:space="preserve"> –</w:t>
      </w:r>
    </w:p>
    <w:p w14:paraId="65212BD6" w14:textId="2FBEAA05"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 xml:space="preserve">karistatakse rahatrahviga kuni 1 000 000 eurot, kuid mitte rohkem kui 20 protsenti füüsilise isiku eelmise kalendriaasta </w:t>
      </w:r>
      <w:del w:id="343" w:author="Merike Koppel - JUSTDIGI" w:date="2025-08-21T12:38:00Z" w16du:dateUtc="2025-08-21T09:38:00Z">
        <w:r w:rsidRPr="000C5CA5" w:rsidDel="0081785C">
          <w:rPr>
            <w:rFonts w:ascii="Times New Roman" w:hAnsi="Times New Roman" w:cs="Times New Roman"/>
            <w:sz w:val="24"/>
            <w:szCs w:val="24"/>
          </w:rPr>
          <w:delText xml:space="preserve">aastasest </w:delText>
        </w:r>
      </w:del>
      <w:r w:rsidRPr="000C5CA5">
        <w:rPr>
          <w:rFonts w:ascii="Times New Roman" w:hAnsi="Times New Roman" w:cs="Times New Roman"/>
          <w:sz w:val="24"/>
          <w:szCs w:val="24"/>
        </w:rPr>
        <w:t>sissetulekust ja mitte vähem kui väärteo tulemusel teenitud kasule vastav</w:t>
      </w:r>
      <w:del w:id="344" w:author="Merike Koppel - JUSTDIGI" w:date="2025-08-21T10:54:00Z" w16du:dateUtc="2025-08-21T07:54:00Z">
        <w:r w:rsidRPr="000C5CA5" w:rsidDel="00652ED1">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345" w:author="Merike Koppel - JUSTDIGI" w:date="2025-08-21T10:54:00Z" w16du:dateUtc="2025-08-21T07:54:00Z">
        <w:r w:rsidRPr="000C5CA5" w:rsidDel="00652ED1">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449B8B1B" w14:textId="77777777" w:rsidR="00784F5C" w:rsidRPr="000C5CA5" w:rsidRDefault="00784F5C" w:rsidP="00784F5C">
      <w:pPr>
        <w:spacing w:after="0"/>
        <w:jc w:val="both"/>
        <w:rPr>
          <w:rFonts w:ascii="Times New Roman" w:hAnsi="Times New Roman" w:cs="Times New Roman"/>
          <w:sz w:val="24"/>
          <w:szCs w:val="24"/>
        </w:rPr>
      </w:pPr>
    </w:p>
    <w:p w14:paraId="1E3466E6" w14:textId="77777777"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(2) Sama teo eest, kui selle on toime pannud juriidiline isik, –</w:t>
      </w:r>
    </w:p>
    <w:p w14:paraId="5B5C4218" w14:textId="50E17179" w:rsidR="00784F5C" w:rsidRPr="000C5CA5"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karistatakse rahatrahviga kuni kaks protsenti juriidilise isiku või tema konsolideerimisgrupi konsolideeritud käibest, kuid mitte vähem kui väärteo tulemusel teenitud kasule vastav</w:t>
      </w:r>
      <w:del w:id="346" w:author="Merike Koppel - JUSTDIGI" w:date="2025-08-21T10:54:00Z" w16du:dateUtc="2025-08-21T07:54:00Z">
        <w:r w:rsidRPr="000C5CA5" w:rsidDel="00652ED1">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347" w:author="Merike Koppel - JUSTDIGI" w:date="2025-08-21T10:54:00Z" w16du:dateUtc="2025-08-21T07:54:00Z">
        <w:r w:rsidRPr="000C5CA5" w:rsidDel="00652ED1">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7D6089ED" w14:textId="77777777" w:rsidR="00784F5C" w:rsidRPr="000C5CA5" w:rsidRDefault="00784F5C" w:rsidP="00784F5C">
      <w:pPr>
        <w:spacing w:after="0"/>
        <w:jc w:val="both"/>
        <w:rPr>
          <w:rFonts w:ascii="Times New Roman" w:hAnsi="Times New Roman" w:cs="Times New Roman"/>
          <w:sz w:val="24"/>
          <w:szCs w:val="24"/>
        </w:rPr>
      </w:pPr>
    </w:p>
    <w:p w14:paraId="7B9848EC" w14:textId="77777777" w:rsidR="00784F5C" w:rsidRPr="000C5CA5" w:rsidRDefault="00784F5C" w:rsidP="00784F5C">
      <w:pPr>
        <w:spacing w:after="0"/>
        <w:jc w:val="both"/>
        <w:rPr>
          <w:rFonts w:ascii="Times New Roman" w:hAnsi="Times New Roman" w:cs="Times New Roman"/>
          <w:b/>
          <w:bCs/>
          <w:sz w:val="24"/>
          <w:szCs w:val="24"/>
        </w:rPr>
      </w:pPr>
      <w:r w:rsidRPr="000C5CA5">
        <w:rPr>
          <w:rFonts w:ascii="Times New Roman" w:hAnsi="Times New Roman" w:cs="Times New Roman"/>
          <w:b/>
          <w:bCs/>
          <w:sz w:val="24"/>
          <w:szCs w:val="24"/>
        </w:rPr>
        <w:t>§ 44</w:t>
      </w:r>
      <w:r w:rsidRPr="000C5CA5">
        <w:rPr>
          <w:rFonts w:ascii="Times New Roman" w:hAnsi="Times New Roman" w:cs="Times New Roman"/>
          <w:b/>
          <w:bCs/>
          <w:sz w:val="24"/>
          <w:szCs w:val="24"/>
          <w:vertAlign w:val="superscript"/>
        </w:rPr>
        <w:t>13</w:t>
      </w:r>
      <w:r w:rsidRPr="000C5CA5">
        <w:rPr>
          <w:rFonts w:ascii="Times New Roman" w:hAnsi="Times New Roman" w:cs="Times New Roman"/>
          <w:b/>
          <w:bCs/>
          <w:sz w:val="24"/>
          <w:szCs w:val="24"/>
        </w:rPr>
        <w:t>. Andmete kogumise nõude rikkumine</w:t>
      </w:r>
    </w:p>
    <w:p w14:paraId="1C328172" w14:textId="3B4BD76B" w:rsidR="00784F5C" w:rsidRPr="000C5CA5" w:rsidRDefault="00784F5C" w:rsidP="00784F5C">
      <w:pPr>
        <w:spacing w:after="0"/>
        <w:jc w:val="both"/>
        <w:rPr>
          <w:rFonts w:ascii="Times New Roman" w:eastAsia="Times New Roman" w:hAnsi="Times New Roman" w:cs="Times New Roman"/>
          <w:color w:val="000000"/>
          <w:kern w:val="0"/>
          <w:sz w:val="24"/>
          <w:lang w:eastAsia="et-EE"/>
          <w14:ligatures w14:val="none"/>
        </w:rPr>
      </w:pPr>
      <w:r w:rsidRPr="000C5CA5">
        <w:rPr>
          <w:rFonts w:ascii="Times New Roman" w:eastAsia="Times New Roman" w:hAnsi="Times New Roman" w:cs="Times New Roman"/>
          <w:color w:val="000000"/>
          <w:kern w:val="0"/>
          <w:sz w:val="24"/>
          <w:lang w:eastAsia="et-EE"/>
          <w14:ligatures w14:val="none"/>
        </w:rPr>
        <w:t xml:space="preserve">(1) </w:t>
      </w:r>
      <w:r w:rsidRPr="000C5CA5">
        <w:rPr>
          <w:rFonts w:ascii="Times New Roman" w:hAnsi="Times New Roman" w:cs="Times New Roman"/>
          <w:sz w:val="24"/>
          <w:szCs w:val="24"/>
        </w:rPr>
        <w:t>Euroopa Parlamendi ja nõukogu määruse (EL) nr 1227/2011 artiklis 8 sätestatud nõuete täitmata jätmise eest</w:t>
      </w:r>
      <w:del w:id="348" w:author="Katariina Kärsten - JUSTDIGI" w:date="2025-09-12T19:43:00Z" w16du:dateUtc="2025-09-12T16:43:00Z">
        <w:r w:rsidRPr="000C5CA5" w:rsidDel="0099721D">
          <w:rPr>
            <w:rFonts w:ascii="Times New Roman" w:hAnsi="Times New Roman" w:cs="Times New Roman"/>
            <w:sz w:val="24"/>
            <w:szCs w:val="24"/>
          </w:rPr>
          <w:delText>, kui selle teo on</w:delText>
        </w:r>
      </w:del>
      <w:ins w:id="349" w:author="Merike Koppel - JUSTDIGI" w:date="2025-08-21T10:54:00Z" w16du:dateUtc="2025-08-21T07:54:00Z">
        <w:del w:id="350" w:author="Katariina Kärsten - JUSTDIGI" w:date="2025-09-12T19:43:00Z" w16du:dateUtc="2025-09-12T16:43:00Z">
          <w:r w:rsidR="00652ED1" w:rsidDel="0099721D">
            <w:rPr>
              <w:rFonts w:ascii="Times New Roman" w:hAnsi="Times New Roman" w:cs="Times New Roman"/>
              <w:sz w:val="24"/>
              <w:szCs w:val="24"/>
            </w:rPr>
            <w:delText xml:space="preserve"> toime</w:delText>
          </w:r>
        </w:del>
      </w:ins>
      <w:del w:id="351" w:author="Katariina Kärsten - JUSTDIGI" w:date="2025-09-12T19:43:00Z" w16du:dateUtc="2025-09-12T16:43:00Z">
        <w:r w:rsidRPr="000C5CA5" w:rsidDel="0099721D">
          <w:rPr>
            <w:rFonts w:ascii="Times New Roman" w:hAnsi="Times New Roman" w:cs="Times New Roman"/>
            <w:sz w:val="24"/>
            <w:szCs w:val="24"/>
          </w:rPr>
          <w:delText xml:space="preserve"> pannud toime füüsiline isik</w:delText>
        </w:r>
      </w:del>
      <w:ins w:id="352" w:author="Merike Koppel - JUSTDIGI" w:date="2025-08-21T10:54:00Z" w16du:dateUtc="2025-08-21T07:54:00Z">
        <w:del w:id="353" w:author="Katariina Kärsten - JUSTDIGI" w:date="2025-09-12T19:43:00Z" w16du:dateUtc="2025-09-12T16:43:00Z">
          <w:r w:rsidR="00652ED1" w:rsidDel="0099721D">
            <w:rPr>
              <w:rFonts w:ascii="Times New Roman" w:hAnsi="Times New Roman" w:cs="Times New Roman"/>
              <w:sz w:val="24"/>
              <w:szCs w:val="24"/>
            </w:rPr>
            <w:delText>,</w:delText>
          </w:r>
        </w:del>
      </w:ins>
      <w:r w:rsidRPr="000C5CA5">
        <w:rPr>
          <w:rFonts w:ascii="Times New Roman" w:hAnsi="Times New Roman" w:cs="Times New Roman"/>
          <w:sz w:val="24"/>
          <w:szCs w:val="24"/>
        </w:rPr>
        <w:t xml:space="preserve"> –</w:t>
      </w:r>
    </w:p>
    <w:p w14:paraId="589CA1B1" w14:textId="025A88FE" w:rsidR="00784F5C" w:rsidRDefault="00784F5C" w:rsidP="00784F5C">
      <w:pPr>
        <w:spacing w:after="0"/>
        <w:jc w:val="both"/>
        <w:rPr>
          <w:rFonts w:ascii="Times New Roman" w:hAnsi="Times New Roman" w:cs="Times New Roman"/>
          <w:sz w:val="24"/>
          <w:szCs w:val="24"/>
        </w:rPr>
      </w:pPr>
      <w:r w:rsidRPr="000C5CA5">
        <w:rPr>
          <w:rFonts w:ascii="Times New Roman" w:hAnsi="Times New Roman" w:cs="Times New Roman"/>
          <w:sz w:val="24"/>
          <w:szCs w:val="24"/>
        </w:rPr>
        <w:t xml:space="preserve">karistatakse rahatrahviga kuni 500 000 eurot, kuid mitte rohkem kui 20 protsenti füüsilise isiku eelmise kalendriaasta </w:t>
      </w:r>
      <w:del w:id="354" w:author="Merike Koppel - JUSTDIGI" w:date="2025-08-21T10:55:00Z" w16du:dateUtc="2025-08-21T07:55:00Z">
        <w:r w:rsidRPr="000C5CA5" w:rsidDel="00652ED1">
          <w:rPr>
            <w:rFonts w:ascii="Times New Roman" w:hAnsi="Times New Roman" w:cs="Times New Roman"/>
            <w:sz w:val="24"/>
            <w:szCs w:val="24"/>
          </w:rPr>
          <w:delText xml:space="preserve">aastasest </w:delText>
        </w:r>
      </w:del>
      <w:r w:rsidRPr="000C5CA5">
        <w:rPr>
          <w:rFonts w:ascii="Times New Roman" w:hAnsi="Times New Roman" w:cs="Times New Roman"/>
          <w:sz w:val="24"/>
          <w:szCs w:val="24"/>
        </w:rPr>
        <w:t>sissetulekust ja mitte vähem kui väärteo tulemusel teenitud kasule vastav</w:t>
      </w:r>
      <w:del w:id="355" w:author="Merike Koppel - JUSTDIGI" w:date="2025-08-21T10:55:00Z" w16du:dateUtc="2025-08-21T07:55:00Z">
        <w:r w:rsidRPr="000C5CA5" w:rsidDel="00652ED1">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356" w:author="Merike Koppel - JUSTDIGI" w:date="2025-08-21T10:55:00Z" w16du:dateUtc="2025-08-21T07:55:00Z">
        <w:r w:rsidRPr="000C5CA5" w:rsidDel="00652ED1">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0BF3F4BF" w14:textId="77777777" w:rsidR="00784F5C" w:rsidRDefault="00784F5C" w:rsidP="00784F5C">
      <w:pPr>
        <w:spacing w:after="0"/>
        <w:jc w:val="both"/>
        <w:rPr>
          <w:rFonts w:ascii="Times New Roman" w:hAnsi="Times New Roman" w:cs="Times New Roman"/>
          <w:sz w:val="24"/>
          <w:szCs w:val="24"/>
        </w:rPr>
      </w:pPr>
    </w:p>
    <w:p w14:paraId="2900F704" w14:textId="77777777" w:rsidR="00784F5C" w:rsidRDefault="00784F5C" w:rsidP="00784F5C">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4D60DA">
        <w:rPr>
          <w:rFonts w:ascii="Times New Roman" w:hAnsi="Times New Roman" w:cs="Times New Roman"/>
          <w:sz w:val="24"/>
          <w:szCs w:val="24"/>
        </w:rPr>
        <w:t>Sama teo eest, kui selle on toime pannud juriidiline isik, –</w:t>
      </w:r>
    </w:p>
    <w:p w14:paraId="25110DB3" w14:textId="138D599E" w:rsidR="00784F5C" w:rsidRDefault="00784F5C" w:rsidP="00784F5C">
      <w:pPr>
        <w:spacing w:after="0"/>
        <w:jc w:val="both"/>
        <w:rPr>
          <w:rFonts w:ascii="Times New Roman" w:hAnsi="Times New Roman" w:cs="Times New Roman"/>
          <w:sz w:val="24"/>
          <w:szCs w:val="24"/>
        </w:rPr>
      </w:pPr>
      <w:r>
        <w:rPr>
          <w:rFonts w:ascii="Times New Roman" w:hAnsi="Times New Roman" w:cs="Times New Roman"/>
          <w:sz w:val="24"/>
          <w:szCs w:val="24"/>
        </w:rPr>
        <w:t xml:space="preserve">karistatakse </w:t>
      </w:r>
      <w:r w:rsidRPr="000C5CA5">
        <w:rPr>
          <w:rFonts w:ascii="Times New Roman" w:hAnsi="Times New Roman" w:cs="Times New Roman"/>
          <w:sz w:val="24"/>
          <w:szCs w:val="24"/>
        </w:rPr>
        <w:t>rahatrahviga kuni üks protsent juriidilise isiku või tema konsolideerimisgrupi konsolideeritud käibest, kuid mitte vähem kui väärteo tulemusel teenitud kasule vastav</w:t>
      </w:r>
      <w:del w:id="357" w:author="Merike Koppel - JUSTDIGI" w:date="2025-08-21T10:55:00Z" w16du:dateUtc="2025-08-21T07:55:00Z">
        <w:r w:rsidRPr="000C5CA5" w:rsidDel="00652ED1">
          <w:rPr>
            <w:rFonts w:ascii="Times New Roman" w:hAnsi="Times New Roman" w:cs="Times New Roman"/>
            <w:sz w:val="24"/>
            <w:szCs w:val="24"/>
          </w:rPr>
          <w:delText>as</w:delText>
        </w:r>
      </w:del>
      <w:r w:rsidRPr="000C5CA5">
        <w:rPr>
          <w:rFonts w:ascii="Times New Roman" w:hAnsi="Times New Roman" w:cs="Times New Roman"/>
          <w:sz w:val="24"/>
          <w:szCs w:val="24"/>
        </w:rPr>
        <w:t xml:space="preserve"> summa</w:t>
      </w:r>
      <w:del w:id="358" w:author="Merike Koppel - JUSTDIGI" w:date="2025-08-21T10:55:00Z" w16du:dateUtc="2025-08-21T07:55:00Z">
        <w:r w:rsidRPr="000C5CA5" w:rsidDel="00652ED1">
          <w:rPr>
            <w:rFonts w:ascii="Times New Roman" w:hAnsi="Times New Roman" w:cs="Times New Roman"/>
            <w:sz w:val="24"/>
            <w:szCs w:val="24"/>
          </w:rPr>
          <w:delText>s</w:delText>
        </w:r>
      </w:del>
      <w:r w:rsidRPr="000C5CA5">
        <w:rPr>
          <w:rFonts w:ascii="Times New Roman" w:hAnsi="Times New Roman" w:cs="Times New Roman"/>
          <w:sz w:val="24"/>
          <w:szCs w:val="24"/>
        </w:rPr>
        <w:t>.“;</w:t>
      </w:r>
    </w:p>
    <w:p w14:paraId="1A475D2D" w14:textId="77777777" w:rsidR="00784F5C" w:rsidRDefault="00784F5C" w:rsidP="00784F5C">
      <w:pPr>
        <w:spacing w:after="0"/>
        <w:jc w:val="both"/>
        <w:rPr>
          <w:rFonts w:ascii="Times New Roman" w:hAnsi="Times New Roman" w:cs="Times New Roman"/>
          <w:sz w:val="24"/>
          <w:szCs w:val="24"/>
        </w:rPr>
      </w:pPr>
    </w:p>
    <w:p w14:paraId="3ECE5653" w14:textId="77777777" w:rsidR="00784F5C" w:rsidRDefault="00784F5C" w:rsidP="00784F5C">
      <w:pPr>
        <w:spacing w:after="0"/>
        <w:jc w:val="both"/>
        <w:rPr>
          <w:rFonts w:ascii="Times New Roman" w:hAnsi="Times New Roman" w:cs="Times New Roman"/>
          <w:sz w:val="24"/>
          <w:szCs w:val="24"/>
        </w:rPr>
      </w:pPr>
      <w:r>
        <w:rPr>
          <w:rFonts w:ascii="Times New Roman" w:hAnsi="Times New Roman" w:cs="Times New Roman"/>
          <w:b/>
          <w:bCs/>
          <w:sz w:val="24"/>
          <w:szCs w:val="24"/>
        </w:rPr>
        <w:t xml:space="preserve">6) </w:t>
      </w:r>
      <w:r w:rsidRPr="002A0DF9">
        <w:rPr>
          <w:rFonts w:ascii="Times New Roman" w:hAnsi="Times New Roman" w:cs="Times New Roman"/>
          <w:sz w:val="24"/>
          <w:szCs w:val="24"/>
        </w:rPr>
        <w:t>parag</w:t>
      </w:r>
      <w:r>
        <w:rPr>
          <w:rFonts w:ascii="Times New Roman" w:hAnsi="Times New Roman" w:cs="Times New Roman"/>
          <w:sz w:val="24"/>
          <w:szCs w:val="24"/>
        </w:rPr>
        <w:t>ra</w:t>
      </w:r>
      <w:r w:rsidRPr="002A0DF9">
        <w:rPr>
          <w:rFonts w:ascii="Times New Roman" w:hAnsi="Times New Roman" w:cs="Times New Roman"/>
          <w:sz w:val="24"/>
          <w:szCs w:val="24"/>
        </w:rPr>
        <w:t xml:space="preserve">hvi </w:t>
      </w:r>
      <w:r>
        <w:rPr>
          <w:rFonts w:ascii="Times New Roman" w:hAnsi="Times New Roman" w:cs="Times New Roman"/>
          <w:sz w:val="24"/>
          <w:szCs w:val="24"/>
        </w:rPr>
        <w:t>45</w:t>
      </w:r>
      <w:r w:rsidRPr="002A0DF9">
        <w:rPr>
          <w:rFonts w:ascii="Times New Roman" w:hAnsi="Times New Roman" w:cs="Times New Roman"/>
          <w:sz w:val="24"/>
          <w:szCs w:val="24"/>
        </w:rPr>
        <w:t xml:space="preserve"> </w:t>
      </w:r>
      <w:r>
        <w:rPr>
          <w:rFonts w:ascii="Times New Roman" w:hAnsi="Times New Roman" w:cs="Times New Roman"/>
          <w:sz w:val="24"/>
          <w:szCs w:val="24"/>
        </w:rPr>
        <w:t xml:space="preserve">tekst loetakse lõikeks 1 ja paragrahvi täiendatakse lõikega 2 järgmises sõnastuses: </w:t>
      </w:r>
    </w:p>
    <w:p w14:paraId="0CD272DD" w14:textId="77777777" w:rsidR="00784F5C" w:rsidRDefault="00784F5C" w:rsidP="00784F5C">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F75B4B">
        <w:rPr>
          <w:rFonts w:ascii="Times New Roman" w:hAnsi="Times New Roman" w:cs="Times New Roman"/>
          <w:sz w:val="24"/>
          <w:szCs w:val="24"/>
        </w:rPr>
        <w:t xml:space="preserve">Käesolevas peatükis sätestatud väärtegude aegumistähtaeg on </w:t>
      </w:r>
      <w:r>
        <w:rPr>
          <w:rFonts w:ascii="Times New Roman" w:hAnsi="Times New Roman" w:cs="Times New Roman"/>
          <w:sz w:val="24"/>
          <w:szCs w:val="24"/>
        </w:rPr>
        <w:t>viis</w:t>
      </w:r>
      <w:r w:rsidRPr="00F75B4B">
        <w:rPr>
          <w:rFonts w:ascii="Times New Roman" w:hAnsi="Times New Roman" w:cs="Times New Roman"/>
          <w:sz w:val="24"/>
          <w:szCs w:val="24"/>
        </w:rPr>
        <w:t xml:space="preserve"> aastat.</w:t>
      </w:r>
      <w:r>
        <w:rPr>
          <w:rFonts w:ascii="Times New Roman" w:hAnsi="Times New Roman" w:cs="Times New Roman"/>
          <w:sz w:val="24"/>
          <w:szCs w:val="24"/>
        </w:rPr>
        <w:t>“;</w:t>
      </w:r>
    </w:p>
    <w:p w14:paraId="008D516B" w14:textId="77777777" w:rsidR="00784F5C" w:rsidRDefault="00784F5C" w:rsidP="00784F5C">
      <w:pPr>
        <w:spacing w:after="0"/>
        <w:jc w:val="both"/>
        <w:rPr>
          <w:rFonts w:ascii="Times New Roman" w:hAnsi="Times New Roman" w:cs="Times New Roman"/>
          <w:sz w:val="24"/>
          <w:szCs w:val="24"/>
        </w:rPr>
      </w:pPr>
    </w:p>
    <w:p w14:paraId="48793423" w14:textId="7759AC3A" w:rsidR="00784F5C" w:rsidRDefault="00784F5C" w:rsidP="00784F5C">
      <w:pPr>
        <w:spacing w:after="0"/>
        <w:jc w:val="both"/>
        <w:rPr>
          <w:rFonts w:ascii="Times New Roman" w:hAnsi="Times New Roman" w:cs="Times New Roman"/>
          <w:sz w:val="24"/>
          <w:szCs w:val="24"/>
        </w:rPr>
      </w:pPr>
      <w:r>
        <w:rPr>
          <w:rFonts w:ascii="Times New Roman" w:hAnsi="Times New Roman" w:cs="Times New Roman"/>
          <w:b/>
          <w:bCs/>
          <w:sz w:val="24"/>
          <w:szCs w:val="24"/>
        </w:rPr>
        <w:t>7</w:t>
      </w:r>
      <w:r w:rsidRPr="00A927BE">
        <w:rPr>
          <w:rFonts w:ascii="Times New Roman" w:hAnsi="Times New Roman" w:cs="Times New Roman"/>
          <w:b/>
          <w:bCs/>
          <w:sz w:val="24"/>
          <w:szCs w:val="24"/>
        </w:rPr>
        <w:t>)</w:t>
      </w:r>
      <w:r>
        <w:rPr>
          <w:rFonts w:ascii="Times New Roman" w:hAnsi="Times New Roman" w:cs="Times New Roman"/>
          <w:sz w:val="24"/>
          <w:szCs w:val="24"/>
        </w:rPr>
        <w:t xml:space="preserve"> seadust täiendatakse </w:t>
      </w:r>
      <w:del w:id="359" w:author="Katariina Kärsten - JUSTDIGI" w:date="2025-09-12T09:34:00Z" w16du:dateUtc="2025-09-12T06:34:00Z">
        <w:r w:rsidDel="008B45C2">
          <w:rPr>
            <w:rFonts w:ascii="Times New Roman" w:hAnsi="Times New Roman" w:cs="Times New Roman"/>
            <w:sz w:val="24"/>
            <w:szCs w:val="24"/>
          </w:rPr>
          <w:delText xml:space="preserve">paragrahviga </w:delText>
        </w:r>
      </w:del>
      <w:ins w:id="360" w:author="Katariina Kärsten - JUSTDIGI" w:date="2025-09-12T09:34:00Z" w16du:dateUtc="2025-09-12T06:34:00Z">
        <w:r w:rsidR="008B45C2">
          <w:rPr>
            <w:rFonts w:ascii="Times New Roman" w:hAnsi="Times New Roman" w:cs="Times New Roman"/>
            <w:sz w:val="24"/>
            <w:szCs w:val="24"/>
          </w:rPr>
          <w:t xml:space="preserve">§-ga </w:t>
        </w:r>
      </w:ins>
      <w:r>
        <w:rPr>
          <w:rFonts w:ascii="Times New Roman" w:hAnsi="Times New Roman" w:cs="Times New Roman"/>
          <w:sz w:val="24"/>
          <w:szCs w:val="24"/>
        </w:rPr>
        <w:t>48</w:t>
      </w:r>
      <w:r>
        <w:rPr>
          <w:rFonts w:ascii="Times New Roman" w:hAnsi="Times New Roman" w:cs="Times New Roman"/>
          <w:sz w:val="24"/>
          <w:szCs w:val="24"/>
          <w:vertAlign w:val="superscript"/>
        </w:rPr>
        <w:t>7</w:t>
      </w:r>
      <w:r>
        <w:rPr>
          <w:rFonts w:ascii="Times New Roman" w:hAnsi="Times New Roman" w:cs="Times New Roman"/>
          <w:sz w:val="24"/>
          <w:szCs w:val="24"/>
        </w:rPr>
        <w:t xml:space="preserve"> järgmises sõnastuses:</w:t>
      </w:r>
    </w:p>
    <w:p w14:paraId="6CD1FA61" w14:textId="52A33A5D" w:rsidR="00784F5C" w:rsidRPr="00DA2BFA" w:rsidRDefault="00784F5C" w:rsidP="00784F5C">
      <w:pPr>
        <w:spacing w:after="0"/>
        <w:jc w:val="both"/>
        <w:rPr>
          <w:rFonts w:ascii="Times New Roman" w:hAnsi="Times New Roman" w:cs="Times New Roman"/>
          <w:b/>
          <w:bCs/>
          <w:sz w:val="24"/>
          <w:szCs w:val="24"/>
        </w:rPr>
      </w:pPr>
      <w:r>
        <w:rPr>
          <w:rFonts w:ascii="Times New Roman" w:hAnsi="Times New Roman" w:cs="Times New Roman"/>
          <w:sz w:val="24"/>
          <w:szCs w:val="24"/>
        </w:rPr>
        <w:t>„</w:t>
      </w:r>
      <w:r w:rsidRPr="00DA2BFA">
        <w:rPr>
          <w:rFonts w:ascii="Times New Roman" w:hAnsi="Times New Roman" w:cs="Times New Roman"/>
          <w:b/>
          <w:bCs/>
          <w:sz w:val="24"/>
          <w:szCs w:val="24"/>
        </w:rPr>
        <w:t>§ 48</w:t>
      </w:r>
      <w:r w:rsidRPr="00DA2BFA">
        <w:rPr>
          <w:rFonts w:ascii="Times New Roman" w:hAnsi="Times New Roman" w:cs="Times New Roman"/>
          <w:b/>
          <w:bCs/>
          <w:sz w:val="24"/>
          <w:szCs w:val="24"/>
          <w:vertAlign w:val="superscript"/>
        </w:rPr>
        <w:t>7</w:t>
      </w:r>
      <w:r w:rsidRPr="00DA2BFA">
        <w:rPr>
          <w:rFonts w:ascii="Times New Roman" w:hAnsi="Times New Roman" w:cs="Times New Roman"/>
          <w:b/>
          <w:bCs/>
          <w:sz w:val="24"/>
          <w:szCs w:val="24"/>
        </w:rPr>
        <w:t xml:space="preserve">. </w:t>
      </w:r>
      <w:r>
        <w:rPr>
          <w:rFonts w:ascii="Times New Roman" w:hAnsi="Times New Roman" w:cs="Times New Roman"/>
          <w:b/>
          <w:bCs/>
          <w:sz w:val="24"/>
          <w:szCs w:val="24"/>
        </w:rPr>
        <w:t>Enne 2026. aasta 1. maid al</w:t>
      </w:r>
      <w:del w:id="361" w:author="Merike Koppel - JUSTDIGI" w:date="2025-08-21T10:55:00Z" w16du:dateUtc="2025-08-21T07:55:00Z">
        <w:r w:rsidDel="00AB1DC5">
          <w:rPr>
            <w:rFonts w:ascii="Times New Roman" w:hAnsi="Times New Roman" w:cs="Times New Roman"/>
            <w:b/>
            <w:bCs/>
            <w:sz w:val="24"/>
            <w:szCs w:val="24"/>
          </w:rPr>
          <w:delText>us</w:delText>
        </w:r>
      </w:del>
      <w:ins w:id="362" w:author="Merike Koppel - JUSTDIGI" w:date="2025-08-21T10:55:00Z" w16du:dateUtc="2025-08-21T07:55:00Z">
        <w:r w:rsidR="00AB1DC5">
          <w:rPr>
            <w:rFonts w:ascii="Times New Roman" w:hAnsi="Times New Roman" w:cs="Times New Roman"/>
            <w:b/>
            <w:bCs/>
            <w:sz w:val="24"/>
            <w:szCs w:val="24"/>
          </w:rPr>
          <w:t>ga</w:t>
        </w:r>
      </w:ins>
      <w:r>
        <w:rPr>
          <w:rFonts w:ascii="Times New Roman" w:hAnsi="Times New Roman" w:cs="Times New Roman"/>
          <w:b/>
          <w:bCs/>
          <w:sz w:val="24"/>
          <w:szCs w:val="24"/>
        </w:rPr>
        <w:t>tatud väärtegude menetlemine</w:t>
      </w:r>
    </w:p>
    <w:p w14:paraId="4E7F5479" w14:textId="3E4F0E8C" w:rsidR="00784F5C" w:rsidRDefault="00784F5C" w:rsidP="00784F5C">
      <w:pPr>
        <w:spacing w:after="0"/>
        <w:jc w:val="both"/>
        <w:rPr>
          <w:rFonts w:ascii="Times New Roman" w:hAnsi="Times New Roman" w:cs="Times New Roman"/>
          <w:sz w:val="24"/>
          <w:szCs w:val="24"/>
        </w:rPr>
      </w:pPr>
      <w:r w:rsidRPr="00BA1503">
        <w:rPr>
          <w:rFonts w:ascii="Times New Roman" w:hAnsi="Times New Roman" w:cs="Times New Roman"/>
          <w:sz w:val="24"/>
          <w:szCs w:val="24"/>
        </w:rPr>
        <w:t xml:space="preserve">Enne </w:t>
      </w:r>
      <w:r>
        <w:rPr>
          <w:rFonts w:ascii="Times New Roman" w:hAnsi="Times New Roman" w:cs="Times New Roman"/>
          <w:sz w:val="24"/>
          <w:szCs w:val="24"/>
        </w:rPr>
        <w:t xml:space="preserve">2026. aasta 1. maid </w:t>
      </w:r>
      <w:r w:rsidRPr="00BA1503">
        <w:rPr>
          <w:rFonts w:ascii="Times New Roman" w:hAnsi="Times New Roman" w:cs="Times New Roman"/>
          <w:sz w:val="24"/>
          <w:szCs w:val="24"/>
        </w:rPr>
        <w:t>al</w:t>
      </w:r>
      <w:del w:id="363" w:author="Merike Koppel - JUSTDIGI" w:date="2025-08-21T10:55:00Z" w16du:dateUtc="2025-08-21T07:55:00Z">
        <w:r w:rsidRPr="00BA1503" w:rsidDel="00AB1DC5">
          <w:rPr>
            <w:rFonts w:ascii="Times New Roman" w:hAnsi="Times New Roman" w:cs="Times New Roman"/>
            <w:sz w:val="24"/>
            <w:szCs w:val="24"/>
          </w:rPr>
          <w:delText>us</w:delText>
        </w:r>
      </w:del>
      <w:ins w:id="364" w:author="Merike Koppel - JUSTDIGI" w:date="2025-08-21T10:55:00Z" w16du:dateUtc="2025-08-21T07:55:00Z">
        <w:r w:rsidR="00AB1DC5">
          <w:rPr>
            <w:rFonts w:ascii="Times New Roman" w:hAnsi="Times New Roman" w:cs="Times New Roman"/>
            <w:sz w:val="24"/>
            <w:szCs w:val="24"/>
          </w:rPr>
          <w:t>ga</w:t>
        </w:r>
      </w:ins>
      <w:r w:rsidRPr="00BA1503">
        <w:rPr>
          <w:rFonts w:ascii="Times New Roman" w:hAnsi="Times New Roman" w:cs="Times New Roman"/>
          <w:sz w:val="24"/>
          <w:szCs w:val="24"/>
        </w:rPr>
        <w:t xml:space="preserve">tatud </w:t>
      </w:r>
      <w:r>
        <w:rPr>
          <w:rFonts w:ascii="Times New Roman" w:hAnsi="Times New Roman" w:cs="Times New Roman"/>
          <w:sz w:val="24"/>
          <w:szCs w:val="24"/>
        </w:rPr>
        <w:t>väärtegude kohtuvälised</w:t>
      </w:r>
      <w:r w:rsidRPr="00BA1503">
        <w:rPr>
          <w:rFonts w:ascii="Times New Roman" w:hAnsi="Times New Roman" w:cs="Times New Roman"/>
          <w:sz w:val="24"/>
          <w:szCs w:val="24"/>
        </w:rPr>
        <w:t xml:space="preserve"> menetlused menetletakse lõpuni menetluse alustamise ajal kehtinud õigusaktide kohaselt</w:t>
      </w:r>
      <w:r>
        <w:rPr>
          <w:rFonts w:ascii="Times New Roman" w:hAnsi="Times New Roman" w:cs="Times New Roman"/>
          <w:sz w:val="24"/>
          <w:szCs w:val="24"/>
        </w:rPr>
        <w:t>.“.</w:t>
      </w:r>
    </w:p>
    <w:p w14:paraId="05D87BE7" w14:textId="77777777" w:rsidR="00784F5C" w:rsidRDefault="00784F5C" w:rsidP="00784F5C">
      <w:pPr>
        <w:spacing w:after="0"/>
        <w:jc w:val="both"/>
        <w:rPr>
          <w:rFonts w:ascii="Times New Roman" w:hAnsi="Times New Roman" w:cs="Times New Roman"/>
          <w:sz w:val="24"/>
          <w:szCs w:val="24"/>
        </w:rPr>
      </w:pPr>
    </w:p>
    <w:p w14:paraId="5D160D81" w14:textId="368DA505" w:rsidR="00784F5C" w:rsidRPr="005A7277" w:rsidRDefault="00784F5C" w:rsidP="00784F5C">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063F11">
        <w:rPr>
          <w:rFonts w:ascii="Times New Roman" w:hAnsi="Times New Roman" w:cs="Times New Roman"/>
          <w:b/>
          <w:bCs/>
          <w:sz w:val="24"/>
          <w:szCs w:val="24"/>
        </w:rPr>
        <w:t>3</w:t>
      </w:r>
      <w:r>
        <w:rPr>
          <w:rFonts w:ascii="Times New Roman" w:hAnsi="Times New Roman" w:cs="Times New Roman"/>
          <w:b/>
          <w:bCs/>
          <w:sz w:val="24"/>
          <w:szCs w:val="24"/>
        </w:rPr>
        <w:t xml:space="preserve">. </w:t>
      </w:r>
      <w:r w:rsidRPr="142B2B03">
        <w:rPr>
          <w:rFonts w:ascii="Times New Roman" w:hAnsi="Times New Roman" w:cs="Times New Roman"/>
          <w:b/>
          <w:bCs/>
          <w:sz w:val="24"/>
          <w:szCs w:val="24"/>
        </w:rPr>
        <w:t>Riigihangete seaduse muutmine</w:t>
      </w:r>
    </w:p>
    <w:p w14:paraId="3210FDBB" w14:textId="77777777" w:rsidR="00784F5C" w:rsidRPr="005A7277" w:rsidRDefault="00784F5C" w:rsidP="00784F5C">
      <w:pPr>
        <w:spacing w:after="0"/>
        <w:jc w:val="both"/>
        <w:rPr>
          <w:rFonts w:ascii="Times New Roman" w:hAnsi="Times New Roman" w:cs="Times New Roman"/>
          <w:b/>
          <w:bCs/>
          <w:sz w:val="24"/>
          <w:szCs w:val="24"/>
        </w:rPr>
      </w:pPr>
    </w:p>
    <w:p w14:paraId="50E2D00A" w14:textId="32E1410A" w:rsidR="00784F5C" w:rsidRPr="005A7277" w:rsidRDefault="00784F5C" w:rsidP="00784F5C">
      <w:pPr>
        <w:spacing w:after="0"/>
        <w:jc w:val="both"/>
        <w:rPr>
          <w:rFonts w:ascii="Times New Roman" w:hAnsi="Times New Roman" w:cs="Times New Roman"/>
          <w:b/>
          <w:bCs/>
          <w:sz w:val="24"/>
          <w:szCs w:val="24"/>
        </w:rPr>
      </w:pPr>
      <w:r w:rsidRPr="007559F3">
        <w:rPr>
          <w:rFonts w:ascii="Times New Roman" w:hAnsi="Times New Roman" w:cs="Times New Roman"/>
          <w:sz w:val="24"/>
          <w:szCs w:val="24"/>
        </w:rPr>
        <w:t xml:space="preserve">Riigihangete seaduse </w:t>
      </w:r>
      <w:del w:id="365" w:author="Katariina Kärsten - JUSTDIGI" w:date="2025-09-12T09:34:00Z" w16du:dateUtc="2025-09-12T06:34:00Z">
        <w:r w:rsidRPr="005A7277" w:rsidDel="00010246">
          <w:rPr>
            <w:rFonts w:ascii="Times New Roman" w:hAnsi="Times New Roman" w:cs="Times New Roman"/>
            <w:sz w:val="24"/>
            <w:szCs w:val="24"/>
          </w:rPr>
          <w:delText xml:space="preserve">paragrahvi </w:delText>
        </w:r>
      </w:del>
      <w:ins w:id="366" w:author="Katariina Kärsten - JUSTDIGI" w:date="2025-09-12T09:34:00Z" w16du:dateUtc="2025-09-12T06:34:00Z">
        <w:r w:rsidR="00010246">
          <w:rPr>
            <w:rFonts w:ascii="Times New Roman" w:hAnsi="Times New Roman" w:cs="Times New Roman"/>
            <w:sz w:val="24"/>
            <w:szCs w:val="24"/>
          </w:rPr>
          <w:t xml:space="preserve">§ </w:t>
        </w:r>
      </w:ins>
      <w:r w:rsidRPr="005A7277">
        <w:rPr>
          <w:rFonts w:ascii="Times New Roman" w:hAnsi="Times New Roman" w:cs="Times New Roman"/>
          <w:sz w:val="24"/>
          <w:szCs w:val="24"/>
        </w:rPr>
        <w:t>154 lõige 2 muudetakse ja sõnastatakse järgmiselt:</w:t>
      </w:r>
    </w:p>
    <w:p w14:paraId="2853F90F" w14:textId="54B18E5B" w:rsidR="00784F5C" w:rsidRPr="005A7277" w:rsidRDefault="00784F5C" w:rsidP="00784F5C">
      <w:pPr>
        <w:spacing w:after="0"/>
        <w:jc w:val="both"/>
        <w:rPr>
          <w:rFonts w:ascii="Times New Roman" w:hAnsi="Times New Roman" w:cs="Times New Roman"/>
          <w:sz w:val="24"/>
          <w:szCs w:val="24"/>
        </w:rPr>
      </w:pPr>
      <w:r w:rsidRPr="005A7277">
        <w:rPr>
          <w:rFonts w:ascii="Times New Roman" w:hAnsi="Times New Roman" w:cs="Times New Roman"/>
          <w:sz w:val="24"/>
          <w:szCs w:val="24"/>
        </w:rPr>
        <w:t xml:space="preserve">„(2) Tegevuse </w:t>
      </w:r>
      <w:ins w:id="367" w:author="Merike Koppel - JUSTDIGI" w:date="2025-08-21T12:43:00Z" w16du:dateUtc="2025-08-21T09:43:00Z">
        <w:r w:rsidR="00D06677">
          <w:rPr>
            <w:rFonts w:ascii="Times New Roman" w:hAnsi="Times New Roman" w:cs="Times New Roman"/>
            <w:sz w:val="24"/>
            <w:szCs w:val="24"/>
          </w:rPr>
          <w:t xml:space="preserve">avatus </w:t>
        </w:r>
      </w:ins>
      <w:commentRangeStart w:id="368"/>
      <w:r w:rsidRPr="005A7277">
        <w:rPr>
          <w:rFonts w:ascii="Times New Roman" w:hAnsi="Times New Roman" w:cs="Times New Roman"/>
          <w:sz w:val="24"/>
          <w:szCs w:val="24"/>
        </w:rPr>
        <w:t>otse</w:t>
      </w:r>
      <w:del w:id="369" w:author="Merike Koppel - JUSTDIGI" w:date="2025-08-21T12:41:00Z" w16du:dateUtc="2025-08-21T09:41:00Z">
        <w:r w:rsidRPr="005A7277" w:rsidDel="00242B05">
          <w:rPr>
            <w:rFonts w:ascii="Times New Roman" w:hAnsi="Times New Roman" w:cs="Times New Roman"/>
            <w:sz w:val="24"/>
            <w:szCs w:val="24"/>
          </w:rPr>
          <w:delText>ne</w:delText>
        </w:r>
      </w:del>
      <w:ins w:id="370" w:author="Merike Koppel - JUSTDIGI" w:date="2025-08-21T12:41:00Z" w16du:dateUtc="2025-08-21T09:41:00Z">
        <w:r w:rsidR="00242B05">
          <w:rPr>
            <w:rFonts w:ascii="Times New Roman" w:hAnsi="Times New Roman" w:cs="Times New Roman"/>
            <w:sz w:val="24"/>
            <w:szCs w:val="24"/>
          </w:rPr>
          <w:t>sele</w:t>
        </w:r>
      </w:ins>
      <w:del w:id="371" w:author="Merike Koppel - JUSTDIGI" w:date="2025-08-21T12:41:00Z" w16du:dateUtc="2025-08-21T09:41:00Z">
        <w:r w:rsidRPr="005A7277" w:rsidDel="003B790B">
          <w:rPr>
            <w:rFonts w:ascii="Times New Roman" w:hAnsi="Times New Roman" w:cs="Times New Roman"/>
            <w:sz w:val="24"/>
            <w:szCs w:val="24"/>
          </w:rPr>
          <w:delText xml:space="preserve"> kokkupuude</w:delText>
        </w:r>
      </w:del>
      <w:r w:rsidRPr="005A7277">
        <w:rPr>
          <w:rFonts w:ascii="Times New Roman" w:hAnsi="Times New Roman" w:cs="Times New Roman"/>
          <w:sz w:val="24"/>
          <w:szCs w:val="24"/>
        </w:rPr>
        <w:t xml:space="preserve"> konkurentsi</w:t>
      </w:r>
      <w:del w:id="372" w:author="Merike Koppel - JUSTDIGI" w:date="2025-08-21T12:41:00Z" w16du:dateUtc="2025-08-21T09:41:00Z">
        <w:r w:rsidRPr="005A7277" w:rsidDel="003B790B">
          <w:rPr>
            <w:rFonts w:ascii="Times New Roman" w:hAnsi="Times New Roman" w:cs="Times New Roman"/>
            <w:sz w:val="24"/>
            <w:szCs w:val="24"/>
          </w:rPr>
          <w:delText>ga</w:delText>
        </w:r>
      </w:del>
      <w:ins w:id="373" w:author="Merike Koppel - JUSTDIGI" w:date="2025-08-21T12:41:00Z" w16du:dateUtc="2025-08-21T09:41:00Z">
        <w:r w:rsidR="003B790B">
          <w:rPr>
            <w:rFonts w:ascii="Times New Roman" w:hAnsi="Times New Roman" w:cs="Times New Roman"/>
            <w:sz w:val="24"/>
            <w:szCs w:val="24"/>
          </w:rPr>
          <w:t>le</w:t>
        </w:r>
      </w:ins>
      <w:r w:rsidRPr="005A7277">
        <w:rPr>
          <w:rFonts w:ascii="Times New Roman" w:hAnsi="Times New Roman" w:cs="Times New Roman"/>
          <w:sz w:val="24"/>
          <w:szCs w:val="24"/>
        </w:rPr>
        <w:t xml:space="preserve"> </w:t>
      </w:r>
      <w:commentRangeEnd w:id="368"/>
      <w:r w:rsidR="00BE6274">
        <w:rPr>
          <w:rStyle w:val="Kommentaariviide"/>
        </w:rPr>
        <w:commentReference w:id="368"/>
      </w:r>
      <w:r w:rsidRPr="005A7277">
        <w:rPr>
          <w:rFonts w:ascii="Times New Roman" w:hAnsi="Times New Roman" w:cs="Times New Roman"/>
          <w:sz w:val="24"/>
          <w:szCs w:val="24"/>
        </w:rPr>
        <w:t xml:space="preserve">määratakse </w:t>
      </w:r>
      <w:del w:id="374" w:author="Merike Koppel - JUSTDIGI" w:date="2025-08-21T12:43:00Z" w16du:dateUtc="2025-08-21T09:43:00Z">
        <w:r w:rsidRPr="005A7277" w:rsidDel="00D06677">
          <w:rPr>
            <w:rFonts w:ascii="Times New Roman" w:hAnsi="Times New Roman" w:cs="Times New Roman"/>
            <w:sz w:val="24"/>
            <w:szCs w:val="24"/>
          </w:rPr>
          <w:delText xml:space="preserve">kindlaks </w:delText>
        </w:r>
      </w:del>
      <w:del w:id="375" w:author="Merike Koppel - JUSTDIGI" w:date="2025-08-21T10:56:00Z" w16du:dateUtc="2025-08-21T07:56:00Z">
        <w:r w:rsidRPr="005A7277" w:rsidDel="001F74C1">
          <w:rPr>
            <w:rFonts w:ascii="Times New Roman" w:hAnsi="Times New Roman" w:cs="Times New Roman"/>
            <w:sz w:val="24"/>
            <w:szCs w:val="24"/>
          </w:rPr>
          <w:delText xml:space="preserve">vastavalt </w:delText>
        </w:r>
      </w:del>
      <w:r w:rsidRPr="005A7277">
        <w:rPr>
          <w:rFonts w:ascii="Times New Roman" w:hAnsi="Times New Roman" w:cs="Times New Roman"/>
          <w:sz w:val="24"/>
          <w:szCs w:val="24"/>
        </w:rPr>
        <w:t xml:space="preserve">Euroopa Parlamendi ja nõukogu direktiivi 2014/25/EL artikli 35 </w:t>
      </w:r>
      <w:del w:id="376" w:author="Merike Koppel - JUSTDIGI" w:date="2025-08-21T10:56:00Z" w16du:dateUtc="2025-08-21T07:56:00Z">
        <w:r w:rsidRPr="005A7277" w:rsidDel="001F74C1">
          <w:rPr>
            <w:rFonts w:ascii="Times New Roman" w:hAnsi="Times New Roman" w:cs="Times New Roman"/>
            <w:sz w:val="24"/>
            <w:szCs w:val="24"/>
          </w:rPr>
          <w:delText>sätetele</w:delText>
        </w:r>
      </w:del>
      <w:ins w:id="377" w:author="Merike Koppel - JUSTDIGI" w:date="2025-08-21T10:56:00Z" w16du:dateUtc="2025-08-21T07:56:00Z">
        <w:r w:rsidR="001F74C1">
          <w:rPr>
            <w:rFonts w:ascii="Times New Roman" w:hAnsi="Times New Roman" w:cs="Times New Roman"/>
            <w:sz w:val="24"/>
            <w:szCs w:val="24"/>
          </w:rPr>
          <w:t>kohaselt</w:t>
        </w:r>
      </w:ins>
      <w:r w:rsidRPr="005A7277">
        <w:rPr>
          <w:rFonts w:ascii="Times New Roman" w:hAnsi="Times New Roman" w:cs="Times New Roman"/>
          <w:sz w:val="24"/>
          <w:szCs w:val="24"/>
        </w:rPr>
        <w:t xml:space="preserve"> </w:t>
      </w:r>
      <w:r>
        <w:rPr>
          <w:rFonts w:ascii="Times New Roman" w:hAnsi="Times New Roman" w:cs="Times New Roman"/>
          <w:sz w:val="24"/>
          <w:szCs w:val="24"/>
        </w:rPr>
        <w:t>R</w:t>
      </w:r>
      <w:r w:rsidRPr="005A7277">
        <w:rPr>
          <w:rFonts w:ascii="Times New Roman" w:hAnsi="Times New Roman" w:cs="Times New Roman"/>
          <w:sz w:val="24"/>
          <w:szCs w:val="24"/>
        </w:rPr>
        <w:t xml:space="preserve">ahandusministeeriumi või </w:t>
      </w:r>
      <w:del w:id="378" w:author="Merike Koppel - JUSTDIGI" w:date="2025-08-21T10:59:00Z" w16du:dateUtc="2025-08-21T07:59:00Z">
        <w:r w:rsidRPr="005A7277" w:rsidDel="007A4A08">
          <w:rPr>
            <w:rFonts w:ascii="Times New Roman" w:hAnsi="Times New Roman" w:cs="Times New Roman"/>
            <w:sz w:val="24"/>
            <w:szCs w:val="24"/>
          </w:rPr>
          <w:delText xml:space="preserve">vastava </w:delText>
        </w:r>
      </w:del>
      <w:r w:rsidRPr="005A7277">
        <w:rPr>
          <w:rFonts w:ascii="Times New Roman" w:hAnsi="Times New Roman" w:cs="Times New Roman"/>
          <w:sz w:val="24"/>
          <w:szCs w:val="24"/>
        </w:rPr>
        <w:t>hankija taotluse alusel.“.</w:t>
      </w:r>
    </w:p>
    <w:p w14:paraId="38867DBB" w14:textId="77777777" w:rsidR="00784F5C" w:rsidRPr="00B746C7" w:rsidRDefault="00784F5C" w:rsidP="00784F5C">
      <w:pPr>
        <w:spacing w:after="0"/>
        <w:jc w:val="both"/>
        <w:rPr>
          <w:rFonts w:ascii="Times New Roman" w:hAnsi="Times New Roman" w:cs="Times New Roman"/>
          <w:b/>
          <w:bCs/>
          <w:sz w:val="24"/>
          <w:szCs w:val="24"/>
        </w:rPr>
      </w:pPr>
    </w:p>
    <w:p w14:paraId="1A923B23" w14:textId="35BEF897" w:rsidR="00784F5C" w:rsidRPr="00B746C7" w:rsidRDefault="00784F5C" w:rsidP="00784F5C">
      <w:pPr>
        <w:spacing w:after="0"/>
        <w:jc w:val="both"/>
        <w:rPr>
          <w:rFonts w:ascii="Times New Roman" w:hAnsi="Times New Roman" w:cs="Times New Roman"/>
          <w:b/>
          <w:bCs/>
          <w:sz w:val="24"/>
          <w:szCs w:val="24"/>
        </w:rPr>
      </w:pPr>
      <w:r w:rsidRPr="142B2B03">
        <w:rPr>
          <w:rFonts w:ascii="Times New Roman" w:hAnsi="Times New Roman" w:cs="Times New Roman"/>
          <w:b/>
          <w:bCs/>
          <w:sz w:val="24"/>
          <w:szCs w:val="24"/>
        </w:rPr>
        <w:t xml:space="preserve">§ </w:t>
      </w:r>
      <w:r w:rsidR="00063F11">
        <w:rPr>
          <w:rFonts w:ascii="Times New Roman" w:hAnsi="Times New Roman" w:cs="Times New Roman"/>
          <w:b/>
          <w:bCs/>
          <w:sz w:val="24"/>
          <w:szCs w:val="24"/>
        </w:rPr>
        <w:t>4</w:t>
      </w:r>
      <w:r w:rsidRPr="142B2B03">
        <w:rPr>
          <w:rFonts w:ascii="Times New Roman" w:hAnsi="Times New Roman" w:cs="Times New Roman"/>
          <w:b/>
          <w:bCs/>
          <w:sz w:val="24"/>
          <w:szCs w:val="24"/>
        </w:rPr>
        <w:t>. Seaduse jõustumine</w:t>
      </w:r>
    </w:p>
    <w:p w14:paraId="76F37D23" w14:textId="77777777" w:rsidR="00784F5C" w:rsidRDefault="00784F5C" w:rsidP="00784F5C">
      <w:pPr>
        <w:spacing w:after="0"/>
        <w:jc w:val="both"/>
        <w:rPr>
          <w:rFonts w:ascii="Times New Roman" w:hAnsi="Times New Roman" w:cs="Times New Roman"/>
          <w:sz w:val="24"/>
          <w:szCs w:val="24"/>
        </w:rPr>
      </w:pPr>
    </w:p>
    <w:p w14:paraId="7B09346C" w14:textId="77777777" w:rsidR="00E66F8A" w:rsidRDefault="00AB3728" w:rsidP="00784F5C">
      <w:pPr>
        <w:spacing w:after="5" w:line="271" w:lineRule="auto"/>
        <w:ind w:left="10"/>
        <w:jc w:val="both"/>
        <w:rPr>
          <w:ins w:id="379" w:author="Katariina Kärsten - JUSTDIGI" w:date="2025-09-12T09:05:00Z" w16du:dateUtc="2025-09-12T06:05:00Z"/>
          <w:rFonts w:ascii="Times New Roman" w:hAnsi="Times New Roman" w:cs="Times New Roman"/>
          <w:sz w:val="24"/>
          <w:szCs w:val="24"/>
        </w:rPr>
      </w:pPr>
      <w:commentRangeStart w:id="380"/>
      <w:ins w:id="381" w:author="Katariina Kärsten - JUSTDIGI" w:date="2025-09-12T09:05:00Z" w16du:dateUtc="2025-09-12T06:05:00Z">
        <w:r>
          <w:rPr>
            <w:rFonts w:ascii="Times New Roman" w:hAnsi="Times New Roman" w:cs="Times New Roman"/>
            <w:sz w:val="24"/>
            <w:szCs w:val="24"/>
          </w:rPr>
          <w:t xml:space="preserve">(1) </w:t>
        </w:r>
      </w:ins>
      <w:commentRangeEnd w:id="380"/>
      <w:ins w:id="382" w:author="Katariina Kärsten - JUSTDIGI" w:date="2025-09-12T09:06:00Z" w16du:dateUtc="2025-09-12T06:06:00Z">
        <w:r w:rsidR="00E66F8A">
          <w:rPr>
            <w:rStyle w:val="Kommentaariviide"/>
          </w:rPr>
          <w:commentReference w:id="380"/>
        </w:r>
      </w:ins>
      <w:r w:rsidR="00784F5C" w:rsidRPr="00B746C7">
        <w:rPr>
          <w:rFonts w:ascii="Times New Roman" w:hAnsi="Times New Roman" w:cs="Times New Roman"/>
          <w:sz w:val="24"/>
          <w:szCs w:val="24"/>
        </w:rPr>
        <w:t xml:space="preserve">Käesoleva seaduse § 1 punktid </w:t>
      </w:r>
      <w:r w:rsidR="00784F5C">
        <w:rPr>
          <w:rFonts w:ascii="Times New Roman" w:hAnsi="Times New Roman" w:cs="Times New Roman"/>
          <w:sz w:val="24"/>
          <w:szCs w:val="24"/>
        </w:rPr>
        <w:t>25, 28</w:t>
      </w:r>
      <w:commentRangeStart w:id="383"/>
      <w:del w:id="384" w:author="Merike Koppel - JUSTDIGI" w:date="2025-08-21T10:59:00Z" w16du:dateUtc="2025-08-21T07:59:00Z">
        <w:r w:rsidR="00784F5C" w:rsidDel="007A4A08">
          <w:rPr>
            <w:rFonts w:ascii="Times New Roman" w:hAnsi="Times New Roman" w:cs="Times New Roman"/>
            <w:sz w:val="24"/>
            <w:szCs w:val="24"/>
          </w:rPr>
          <w:delText xml:space="preserve"> </w:delText>
        </w:r>
      </w:del>
      <w:r w:rsidR="00784F5C">
        <w:rPr>
          <w:rFonts w:ascii="Times New Roman" w:hAnsi="Times New Roman" w:cs="Times New Roman"/>
          <w:sz w:val="24"/>
          <w:szCs w:val="24"/>
        </w:rPr>
        <w:t>–</w:t>
      </w:r>
      <w:del w:id="385" w:author="Merike Koppel - JUSTDIGI" w:date="2025-08-21T10:59:00Z" w16du:dateUtc="2025-08-21T07:59:00Z">
        <w:r w:rsidR="00784F5C" w:rsidDel="007A4A08">
          <w:rPr>
            <w:rFonts w:ascii="Times New Roman" w:hAnsi="Times New Roman" w:cs="Times New Roman"/>
            <w:sz w:val="24"/>
            <w:szCs w:val="24"/>
          </w:rPr>
          <w:delText xml:space="preserve"> </w:delText>
        </w:r>
      </w:del>
      <w:commentRangeEnd w:id="383"/>
      <w:r w:rsidR="005058AB">
        <w:rPr>
          <w:rStyle w:val="Kommentaariviide"/>
        </w:rPr>
        <w:commentReference w:id="383"/>
      </w:r>
      <w:r w:rsidR="00784F5C">
        <w:rPr>
          <w:rFonts w:ascii="Times New Roman" w:hAnsi="Times New Roman" w:cs="Times New Roman"/>
          <w:sz w:val="24"/>
          <w:szCs w:val="24"/>
        </w:rPr>
        <w:t xml:space="preserve">38, </w:t>
      </w:r>
      <w:r w:rsidR="00FF67DF">
        <w:rPr>
          <w:rFonts w:ascii="Times New Roman" w:hAnsi="Times New Roman" w:cs="Times New Roman"/>
          <w:sz w:val="24"/>
          <w:szCs w:val="24"/>
        </w:rPr>
        <w:t xml:space="preserve">43 </w:t>
      </w:r>
      <w:r w:rsidR="00784F5C">
        <w:rPr>
          <w:rFonts w:ascii="Times New Roman" w:hAnsi="Times New Roman" w:cs="Times New Roman"/>
          <w:sz w:val="24"/>
          <w:szCs w:val="24"/>
        </w:rPr>
        <w:t xml:space="preserve">ja § </w:t>
      </w:r>
      <w:r w:rsidR="00063F11">
        <w:rPr>
          <w:rFonts w:ascii="Times New Roman" w:hAnsi="Times New Roman" w:cs="Times New Roman"/>
          <w:sz w:val="24"/>
          <w:szCs w:val="24"/>
        </w:rPr>
        <w:t xml:space="preserve">2 </w:t>
      </w:r>
      <w:r w:rsidR="00784F5C">
        <w:rPr>
          <w:rFonts w:ascii="Times New Roman" w:hAnsi="Times New Roman" w:cs="Times New Roman"/>
          <w:sz w:val="24"/>
          <w:szCs w:val="24"/>
        </w:rPr>
        <w:t>jõustuvad 2026. aasta 1. mail</w:t>
      </w:r>
      <w:ins w:id="386" w:author="Katariina Kärsten - JUSTDIGI" w:date="2025-09-12T09:05:00Z" w16du:dateUtc="2025-09-12T06:05:00Z">
        <w:r w:rsidR="00E66F8A">
          <w:rPr>
            <w:rFonts w:ascii="Times New Roman" w:hAnsi="Times New Roman" w:cs="Times New Roman"/>
            <w:sz w:val="24"/>
            <w:szCs w:val="24"/>
          </w:rPr>
          <w:t>.</w:t>
        </w:r>
      </w:ins>
      <w:r w:rsidR="00784F5C">
        <w:rPr>
          <w:rFonts w:ascii="Times New Roman" w:hAnsi="Times New Roman" w:cs="Times New Roman"/>
          <w:sz w:val="24"/>
          <w:szCs w:val="24"/>
        </w:rPr>
        <w:t xml:space="preserve"> </w:t>
      </w:r>
      <w:del w:id="387" w:author="Katariina Kärsten - JUSTDIGI" w:date="2025-09-12T09:05:00Z" w16du:dateUtc="2025-09-12T06:05:00Z">
        <w:r w:rsidR="00784F5C" w:rsidDel="00E66F8A">
          <w:rPr>
            <w:rFonts w:ascii="Times New Roman" w:hAnsi="Times New Roman" w:cs="Times New Roman"/>
            <w:sz w:val="24"/>
            <w:szCs w:val="24"/>
          </w:rPr>
          <w:delText xml:space="preserve">ning </w:delText>
        </w:r>
      </w:del>
    </w:p>
    <w:p w14:paraId="12962AC5" w14:textId="115E40BB" w:rsidR="00753851" w:rsidRDefault="00E66F8A" w:rsidP="00784F5C">
      <w:pPr>
        <w:spacing w:after="5" w:line="271" w:lineRule="auto"/>
        <w:ind w:left="10"/>
        <w:jc w:val="both"/>
        <w:rPr>
          <w:rFonts w:ascii="Times New Roman" w:hAnsi="Times New Roman" w:cs="Times New Roman"/>
          <w:sz w:val="24"/>
          <w:szCs w:val="24"/>
        </w:rPr>
      </w:pPr>
      <w:ins w:id="388" w:author="Katariina Kärsten - JUSTDIGI" w:date="2025-09-12T09:05:00Z" w16du:dateUtc="2025-09-12T06:05:00Z">
        <w:r>
          <w:rPr>
            <w:rFonts w:ascii="Times New Roman" w:hAnsi="Times New Roman" w:cs="Times New Roman"/>
            <w:sz w:val="24"/>
            <w:szCs w:val="24"/>
          </w:rPr>
          <w:t xml:space="preserve">(2) Käesoleva seaduse </w:t>
        </w:r>
      </w:ins>
      <w:r w:rsidR="00784F5C">
        <w:rPr>
          <w:rFonts w:ascii="Times New Roman" w:hAnsi="Times New Roman" w:cs="Times New Roman"/>
          <w:sz w:val="24"/>
          <w:szCs w:val="24"/>
        </w:rPr>
        <w:t xml:space="preserve">§ 1 punktid 6, 10 ja </w:t>
      </w:r>
      <w:r w:rsidR="00FF67DF">
        <w:rPr>
          <w:rFonts w:ascii="Times New Roman" w:hAnsi="Times New Roman" w:cs="Times New Roman"/>
          <w:sz w:val="24"/>
          <w:szCs w:val="24"/>
        </w:rPr>
        <w:t>41</w:t>
      </w:r>
      <w:r w:rsidR="00FF67DF" w:rsidRPr="00B746C7">
        <w:rPr>
          <w:rFonts w:ascii="Times New Roman" w:hAnsi="Times New Roman" w:cs="Times New Roman"/>
          <w:sz w:val="24"/>
          <w:szCs w:val="24"/>
        </w:rPr>
        <w:t xml:space="preserve"> </w:t>
      </w:r>
      <w:r w:rsidR="00784F5C" w:rsidRPr="00B746C7">
        <w:rPr>
          <w:rFonts w:ascii="Times New Roman" w:hAnsi="Times New Roman" w:cs="Times New Roman"/>
          <w:sz w:val="24"/>
          <w:szCs w:val="24"/>
        </w:rPr>
        <w:t>jõustuvad 2026. aasta 1. augustil</w:t>
      </w:r>
      <w:r w:rsidR="00784F5C">
        <w:rPr>
          <w:rFonts w:ascii="Times New Roman" w:hAnsi="Times New Roman" w:cs="Times New Roman"/>
          <w:sz w:val="24"/>
          <w:szCs w:val="24"/>
        </w:rPr>
        <w:t>.</w:t>
      </w:r>
      <w:bookmarkStart w:id="389" w:name="_Hlk189569876"/>
      <w:bookmarkEnd w:id="389"/>
    </w:p>
    <w:p w14:paraId="2776B8B4" w14:textId="77777777" w:rsidR="00BC6701" w:rsidRDefault="00BC6701" w:rsidP="00784F5C">
      <w:pPr>
        <w:spacing w:after="5" w:line="271" w:lineRule="auto"/>
        <w:ind w:left="10"/>
        <w:jc w:val="both"/>
        <w:rPr>
          <w:rFonts w:ascii="Times New Roman" w:hAnsi="Times New Roman" w:cs="Times New Roman"/>
          <w:sz w:val="24"/>
          <w:szCs w:val="24"/>
        </w:rPr>
      </w:pPr>
    </w:p>
    <w:p w14:paraId="7D08B174" w14:textId="77777777" w:rsidR="00BC6701" w:rsidRPr="006F3FE6" w:rsidRDefault="00BC6701" w:rsidP="00BC6701">
      <w:pPr>
        <w:pStyle w:val="Textbody"/>
        <w:spacing w:after="0" w:line="240" w:lineRule="auto"/>
        <w:rPr>
          <w:color w:val="auto"/>
          <w:sz w:val="24"/>
          <w:szCs w:val="24"/>
        </w:rPr>
      </w:pPr>
    </w:p>
    <w:p w14:paraId="518CA1DB" w14:textId="77777777" w:rsidR="00BC6701" w:rsidRPr="006F3FE6" w:rsidRDefault="00BC6701" w:rsidP="00BC6701">
      <w:pPr>
        <w:pStyle w:val="Textbody"/>
        <w:spacing w:after="0" w:line="240" w:lineRule="auto"/>
        <w:rPr>
          <w:color w:val="auto"/>
          <w:sz w:val="24"/>
          <w:szCs w:val="24"/>
        </w:rPr>
      </w:pPr>
      <w:r w:rsidRPr="006F3FE6">
        <w:rPr>
          <w:color w:val="auto"/>
          <w:sz w:val="24"/>
          <w:szCs w:val="24"/>
        </w:rPr>
        <w:t xml:space="preserve">Lauri </w:t>
      </w:r>
      <w:proofErr w:type="spellStart"/>
      <w:r w:rsidRPr="006F3FE6">
        <w:rPr>
          <w:color w:val="auto"/>
          <w:sz w:val="24"/>
          <w:szCs w:val="24"/>
        </w:rPr>
        <w:t>Hussar</w:t>
      </w:r>
      <w:proofErr w:type="spellEnd"/>
    </w:p>
    <w:p w14:paraId="1B2A2BFF" w14:textId="77777777" w:rsidR="00BC6701" w:rsidRPr="006F3FE6" w:rsidRDefault="00BC6701" w:rsidP="00BC6701">
      <w:pPr>
        <w:pStyle w:val="Textbody"/>
        <w:spacing w:after="0" w:line="240" w:lineRule="auto"/>
        <w:rPr>
          <w:color w:val="auto"/>
          <w:sz w:val="24"/>
          <w:szCs w:val="24"/>
        </w:rPr>
      </w:pPr>
      <w:r w:rsidRPr="006F3FE6">
        <w:rPr>
          <w:color w:val="auto"/>
          <w:sz w:val="24"/>
          <w:szCs w:val="24"/>
        </w:rPr>
        <w:t>Riigikogu esimees</w:t>
      </w:r>
    </w:p>
    <w:p w14:paraId="3BE69C85" w14:textId="77777777" w:rsidR="00BC6701" w:rsidRPr="006F3FE6" w:rsidRDefault="00BC6701" w:rsidP="00BC6701">
      <w:pPr>
        <w:pStyle w:val="Textbody"/>
        <w:spacing w:after="0" w:line="240" w:lineRule="auto"/>
        <w:rPr>
          <w:color w:val="auto"/>
          <w:sz w:val="24"/>
          <w:szCs w:val="24"/>
        </w:rPr>
      </w:pPr>
    </w:p>
    <w:p w14:paraId="190F6DB7" w14:textId="68AC9002" w:rsidR="00BC6701" w:rsidRPr="006F3FE6" w:rsidRDefault="00BC6701" w:rsidP="00BC6701">
      <w:pPr>
        <w:pStyle w:val="Textbody"/>
        <w:pBdr>
          <w:bottom w:val="single" w:sz="4" w:space="1" w:color="00000A"/>
        </w:pBdr>
        <w:spacing w:after="0" w:line="240" w:lineRule="auto"/>
        <w:rPr>
          <w:color w:val="auto"/>
          <w:sz w:val="24"/>
          <w:szCs w:val="24"/>
        </w:rPr>
      </w:pPr>
      <w:r w:rsidRPr="006F3FE6">
        <w:rPr>
          <w:color w:val="auto"/>
          <w:sz w:val="24"/>
          <w:szCs w:val="24"/>
        </w:rPr>
        <w:t xml:space="preserve">Tallinn, </w:t>
      </w:r>
      <w:del w:id="390" w:author="Merike Koppel - JUSTDIGI" w:date="2025-08-21T12:47:00Z" w16du:dateUtc="2025-08-21T09:47:00Z">
        <w:r w:rsidRPr="006F3FE6" w:rsidDel="005B435D">
          <w:rPr>
            <w:color w:val="auto"/>
            <w:sz w:val="24"/>
            <w:szCs w:val="24"/>
          </w:rPr>
          <w:delText xml:space="preserve"> </w:delText>
        </w:r>
      </w:del>
      <w:r w:rsidRPr="006F3FE6">
        <w:rPr>
          <w:color w:val="auto"/>
          <w:sz w:val="24"/>
          <w:szCs w:val="24"/>
        </w:rPr>
        <w:t>„….“ ……………. 202</w:t>
      </w:r>
      <w:r>
        <w:rPr>
          <w:color w:val="auto"/>
          <w:sz w:val="24"/>
          <w:szCs w:val="24"/>
        </w:rPr>
        <w:t>5</w:t>
      </w:r>
    </w:p>
    <w:p w14:paraId="7FF0BF52" w14:textId="77777777" w:rsidR="00BC6701" w:rsidRPr="006F3FE6" w:rsidRDefault="00BC6701" w:rsidP="00BC6701">
      <w:pPr>
        <w:pStyle w:val="Textbody"/>
        <w:pBdr>
          <w:bottom w:val="single" w:sz="4" w:space="1" w:color="00000A"/>
        </w:pBdr>
        <w:spacing w:after="0" w:line="240" w:lineRule="auto"/>
        <w:rPr>
          <w:color w:val="auto"/>
          <w:sz w:val="24"/>
          <w:szCs w:val="24"/>
        </w:rPr>
      </w:pPr>
    </w:p>
    <w:p w14:paraId="51E8B5AF" w14:textId="77777777" w:rsidR="00BC6701" w:rsidRPr="006F3FE6" w:rsidRDefault="00BC6701" w:rsidP="00BC6701">
      <w:pPr>
        <w:spacing w:line="240" w:lineRule="auto"/>
        <w:rPr>
          <w:rFonts w:ascii="Times New Roman" w:hAnsi="Times New Roman"/>
          <w:sz w:val="24"/>
          <w:szCs w:val="24"/>
          <w:lang w:eastAsia="hi-IN" w:bidi="hi-IN"/>
        </w:rPr>
      </w:pPr>
      <w:r w:rsidRPr="006F3FE6">
        <w:rPr>
          <w:rFonts w:ascii="Times New Roman" w:hAnsi="Times New Roman"/>
          <w:sz w:val="24"/>
          <w:szCs w:val="24"/>
          <w:lang w:eastAsia="hi-IN" w:bidi="hi-IN"/>
        </w:rPr>
        <w:t xml:space="preserve">Algatab Vabariigi Valitsus </w:t>
      </w:r>
    </w:p>
    <w:p w14:paraId="678ECF04" w14:textId="77777777" w:rsidR="00BC6701" w:rsidRPr="00A914E5" w:rsidRDefault="00BC6701" w:rsidP="00BC6701">
      <w:pPr>
        <w:spacing w:line="240" w:lineRule="auto"/>
        <w:rPr>
          <w:rFonts w:ascii="Times New Roman" w:hAnsi="Times New Roman"/>
          <w:sz w:val="24"/>
          <w:szCs w:val="24"/>
        </w:rPr>
      </w:pPr>
      <w:r w:rsidRPr="006F3FE6">
        <w:rPr>
          <w:rFonts w:ascii="Times New Roman" w:hAnsi="Times New Roman"/>
          <w:sz w:val="24"/>
          <w:szCs w:val="24"/>
          <w:lang w:eastAsia="hi-IN" w:bidi="hi-IN"/>
        </w:rPr>
        <w:t>(allkirjastatud digitaalselt)</w:t>
      </w:r>
    </w:p>
    <w:p w14:paraId="263969F5" w14:textId="77777777" w:rsidR="00BC6701" w:rsidRPr="00860BCB" w:rsidRDefault="00BC6701" w:rsidP="00784F5C">
      <w:pPr>
        <w:spacing w:after="5" w:line="271" w:lineRule="auto"/>
        <w:ind w:left="10"/>
        <w:jc w:val="both"/>
        <w:rPr>
          <w:rFonts w:ascii="Times New Roman" w:eastAsia="Times New Roman" w:hAnsi="Times New Roman" w:cs="Times New Roman"/>
          <w:kern w:val="0"/>
          <w:sz w:val="24"/>
          <w:lang w:eastAsia="et-EE"/>
          <w14:ligatures w14:val="none"/>
        </w:rPr>
      </w:pPr>
    </w:p>
    <w:sectPr w:rsidR="00BC6701" w:rsidRPr="00860BCB">
      <w:foot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erike Koppel - JUSTDIGI" w:date="2025-08-21T11:19:00Z" w:initials="MK">
    <w:p w14:paraId="6C6FCEB5" w14:textId="77777777" w:rsidR="00E70A30" w:rsidRDefault="00E70A30" w:rsidP="00E70A30">
      <w:pPr>
        <w:pStyle w:val="Kommentaaritekst"/>
      </w:pPr>
      <w:r>
        <w:rPr>
          <w:rStyle w:val="Kommentaariviide"/>
        </w:rPr>
        <w:annotationRef/>
      </w:r>
      <w:r>
        <w:t>NB!</w:t>
      </w:r>
    </w:p>
  </w:comment>
  <w:comment w:id="2" w:author="Katariina Kärsten - JUSTDIGI" w:date="2025-09-12T09:36:00Z" w:initials="KK">
    <w:p w14:paraId="55D88194" w14:textId="77777777" w:rsidR="00A671BC" w:rsidRDefault="001C5002" w:rsidP="00A671BC">
      <w:pPr>
        <w:pStyle w:val="Kommentaaritekst"/>
      </w:pPr>
      <w:r>
        <w:rPr>
          <w:rStyle w:val="Kommentaariviide"/>
        </w:rPr>
        <w:annotationRef/>
      </w:r>
      <w:r w:rsidR="00A671BC">
        <w:t xml:space="preserve">Üldreegel on, et "paragrahvi" tähistamiseks kasutame § tähist. Erandeid, mil kirjutame selle sõnana välja, on kolm: </w:t>
      </w:r>
    </w:p>
    <w:p w14:paraId="6DEFE43A" w14:textId="77777777" w:rsidR="00A671BC" w:rsidRDefault="00A671BC" w:rsidP="00A671BC">
      <w:pPr>
        <w:pStyle w:val="Kommentaaritekst"/>
        <w:numPr>
          <w:ilvl w:val="0"/>
          <w:numId w:val="10"/>
        </w:numPr>
      </w:pPr>
      <w:r>
        <w:t xml:space="preserve">Sõnale "paragrahv ei järgne numbrit; </w:t>
      </w:r>
    </w:p>
    <w:p w14:paraId="271380A1" w14:textId="77777777" w:rsidR="00A671BC" w:rsidRDefault="00A671BC" w:rsidP="00A671BC">
      <w:pPr>
        <w:pStyle w:val="Kommentaaritekst"/>
        <w:numPr>
          <w:ilvl w:val="0"/>
          <w:numId w:val="10"/>
        </w:numPr>
      </w:pPr>
      <w:r>
        <w:t xml:space="preserve">Lause algab sõnaga "paragrahv"; </w:t>
      </w:r>
    </w:p>
    <w:p w14:paraId="323A6832" w14:textId="77777777" w:rsidR="00A671BC" w:rsidRDefault="00A671BC" w:rsidP="00A671BC">
      <w:pPr>
        <w:pStyle w:val="Kommentaaritekst"/>
        <w:numPr>
          <w:ilvl w:val="0"/>
          <w:numId w:val="10"/>
        </w:numPr>
      </w:pPr>
      <w:r>
        <w:t xml:space="preserve">muutmispunkt algab sõnaga "paragrahv". </w:t>
      </w:r>
    </w:p>
    <w:p w14:paraId="34E819B1" w14:textId="77777777" w:rsidR="00A671BC" w:rsidRDefault="00A671BC" w:rsidP="00A671BC">
      <w:pPr>
        <w:pStyle w:val="Kommentaaritekst"/>
      </w:pPr>
      <w:r>
        <w:t xml:space="preserve">Vt HÕNTE § 19 lg 2. </w:t>
      </w:r>
    </w:p>
  </w:comment>
  <w:comment w:id="9" w:author="Merike Koppel - JUSTDIGI" w:date="2025-08-18T15:05:00Z" w:initials="MK">
    <w:p w14:paraId="783E76DF" w14:textId="1C2A834A" w:rsidR="00CE6E52" w:rsidRDefault="00C7236B" w:rsidP="00CE6E52">
      <w:pPr>
        <w:pStyle w:val="Kommentaaritekst"/>
      </w:pPr>
      <w:r>
        <w:rPr>
          <w:rStyle w:val="Kommentaariviide"/>
        </w:rPr>
        <w:annotationRef/>
      </w:r>
      <w:r w:rsidR="00CE6E52">
        <w:t>Strateegia on pigem meetmete süsteem ja tegevuskava, seega sobiks siia: "Riskimaandusstrateegiad on selliste meetmete süsteem, mille eesmärk on ..."</w:t>
      </w:r>
    </w:p>
  </w:comment>
  <w:comment w:id="8" w:author="Merike Koppel - JUSTDIGI" w:date="2025-08-21T11:36:00Z" w:initials="MK">
    <w:p w14:paraId="0C7BB096" w14:textId="77777777" w:rsidR="003C711E" w:rsidRDefault="003C711E" w:rsidP="003C711E">
      <w:pPr>
        <w:pStyle w:val="Kommentaaritekst"/>
      </w:pPr>
      <w:r>
        <w:rPr>
          <w:rStyle w:val="Kommentaariviide"/>
        </w:rPr>
        <w:annotationRef/>
      </w:r>
      <w:r>
        <w:t>Kas see lause ei sobiks sellisel kujul hoopis seletuskirja?</w:t>
      </w:r>
    </w:p>
  </w:comment>
  <w:comment w:id="10" w:author="Merike Koppel - JUSTDIGI" w:date="2025-08-18T15:08:00Z" w:initials="MK">
    <w:p w14:paraId="76D540F0" w14:textId="77777777" w:rsidR="008F38B5" w:rsidRDefault="008E0F20" w:rsidP="008F38B5">
      <w:pPr>
        <w:pStyle w:val="Kommentaaritekst"/>
      </w:pPr>
      <w:r>
        <w:rPr>
          <w:rStyle w:val="Kommentaariviide"/>
        </w:rPr>
        <w:annotationRef/>
      </w:r>
      <w:r w:rsidR="008F38B5">
        <w:t>Siia oleks vaja täpsustada, kelle juurdepääsu, kas tarnija? Sel juhul lisaksin nii: "tarnija suurust ning tema juurdepääsu"</w:t>
      </w:r>
    </w:p>
  </w:comment>
  <w:comment w:id="13" w:author="Merike Koppel - JUSTDIGI" w:date="2025-08-21T11:38:00Z" w:initials="MK">
    <w:p w14:paraId="613519F6" w14:textId="77777777" w:rsidR="00ED41FD" w:rsidRDefault="00ED41FD" w:rsidP="00ED41FD">
      <w:pPr>
        <w:pStyle w:val="Kommentaaritekst"/>
      </w:pPr>
      <w:r>
        <w:rPr>
          <w:rStyle w:val="Kommentaariviide"/>
        </w:rPr>
        <w:annotationRef/>
      </w:r>
      <w:r>
        <w:t>NB!</w:t>
      </w:r>
    </w:p>
  </w:comment>
  <w:comment w:id="17" w:author="Merike Koppel - JUSTDIGI" w:date="2025-08-19T09:44:00Z" w:initials="MK">
    <w:p w14:paraId="2E9FAB8C" w14:textId="77777777" w:rsidR="001A6098" w:rsidRDefault="001A6098" w:rsidP="001A6098">
      <w:pPr>
        <w:pStyle w:val="Kommentaaritekst"/>
      </w:pPr>
      <w:r>
        <w:rPr>
          <w:rStyle w:val="Kommentaariviide"/>
        </w:rPr>
        <w:annotationRef/>
      </w:r>
      <w:r>
        <w:t>Koma ära</w:t>
      </w:r>
    </w:p>
  </w:comment>
  <w:comment w:id="25" w:author="Katariina Kärsten - JUSTDIGI" w:date="2025-09-12T09:45:00Z" w:initials="KK">
    <w:p w14:paraId="63FF2A58" w14:textId="77777777" w:rsidR="00BD3D9A" w:rsidRDefault="00BD3D9A" w:rsidP="00BD3D9A">
      <w:pPr>
        <w:pStyle w:val="Kommentaaritekst"/>
      </w:pPr>
      <w:r>
        <w:rPr>
          <w:rStyle w:val="Kommentaariviide"/>
        </w:rPr>
        <w:annotationRef/>
      </w:r>
      <w:r>
        <w:t xml:space="preserve">Sõna "üldjuhul" seaduse tekstis ei ole soovitav kasutada. Selles lõikes on lausete sisust arusaadav, et lause 2 moodustab esimese suhtes erandi. Üld- ja erinormi vahekorda saab SK-s selgitada. </w:t>
      </w:r>
    </w:p>
  </w:comment>
  <w:comment w:id="27" w:author="Merike Koppel - JUSTDIGI" w:date="2025-08-21T11:42:00Z" w:initials="MK">
    <w:p w14:paraId="0DF08945" w14:textId="528E73A4" w:rsidR="005D4CFA" w:rsidRDefault="005D4CFA" w:rsidP="005D4CFA">
      <w:pPr>
        <w:pStyle w:val="Kommentaaritekst"/>
      </w:pPr>
      <w:r>
        <w:rPr>
          <w:rStyle w:val="Kommentaariviide"/>
        </w:rPr>
        <w:annotationRef/>
      </w:r>
      <w:r>
        <w:t xml:space="preserve">"tähtajaliselt" on ületuletus, </w:t>
      </w:r>
      <w:r>
        <w:rPr>
          <w:i/>
          <w:iCs/>
        </w:rPr>
        <w:t>lt</w:t>
      </w:r>
      <w:r>
        <w:t>-liide ei anna sõnale midagi juurde</w:t>
      </w:r>
    </w:p>
  </w:comment>
  <w:comment w:id="32" w:author="Merike Koppel - JUSTDIGI" w:date="2025-08-19T09:44:00Z" w:initials="MK">
    <w:p w14:paraId="17515E86" w14:textId="3BCC1878" w:rsidR="001A6098" w:rsidRDefault="001A6098" w:rsidP="001A6098">
      <w:pPr>
        <w:pStyle w:val="Kommentaaritekst"/>
      </w:pPr>
      <w:r>
        <w:rPr>
          <w:rStyle w:val="Kommentaariviide"/>
        </w:rPr>
        <w:annotationRef/>
      </w:r>
      <w:r>
        <w:t>Koma ära</w:t>
      </w:r>
    </w:p>
  </w:comment>
  <w:comment w:id="35" w:author="Merike Koppel - JUSTDIGI" w:date="2025-08-21T11:41:00Z" w:initials="MK">
    <w:p w14:paraId="565A1796" w14:textId="77777777" w:rsidR="008C4903" w:rsidRDefault="008C4903" w:rsidP="008C4903">
      <w:pPr>
        <w:pStyle w:val="Kommentaaritekst"/>
      </w:pPr>
      <w:r>
        <w:rPr>
          <w:rStyle w:val="Kommentaariviide"/>
        </w:rPr>
        <w:annotationRef/>
      </w:r>
      <w:r>
        <w:t>NB!</w:t>
      </w:r>
    </w:p>
  </w:comment>
  <w:comment w:id="40" w:author="Merike Koppel - JUSTDIGI" w:date="2025-08-19T10:09:00Z" w:initials="MK">
    <w:p w14:paraId="6B296E0B" w14:textId="77777777" w:rsidR="009510A2" w:rsidRDefault="0017460F" w:rsidP="009510A2">
      <w:pPr>
        <w:pStyle w:val="Kommentaaritekst"/>
      </w:pPr>
      <w:r>
        <w:rPr>
          <w:rStyle w:val="Kommentaariviide"/>
        </w:rPr>
        <w:annotationRef/>
      </w:r>
      <w:r w:rsidR="009510A2">
        <w:t>Kahjuks jääb arusaamatuks, mida on siin mõeldud, kas: "paindlikku liitumist tuleb pärast võrgutugevdustööde lõpetamist võimaldada püsivalt"?</w:t>
      </w:r>
    </w:p>
  </w:comment>
  <w:comment w:id="45" w:author="Merike Koppel - JUSTDIGI" w:date="2025-08-19T11:31:00Z" w:initials="MK">
    <w:p w14:paraId="5B26D7A8" w14:textId="1E3177FD" w:rsidR="007E5CBF" w:rsidRDefault="007E5CBF" w:rsidP="007E5CBF">
      <w:pPr>
        <w:pStyle w:val="Kommentaaritekst"/>
      </w:pPr>
      <w:r>
        <w:rPr>
          <w:rStyle w:val="Kommentaariviide"/>
        </w:rPr>
        <w:annotationRef/>
      </w:r>
      <w:r>
        <w:t>Kasutaksin sõnakorduse vältimiseks: "tarvitatav"</w:t>
      </w:r>
    </w:p>
  </w:comment>
  <w:comment w:id="48" w:author="Merike Koppel - JUSTDIGI" w:date="2025-08-19T11:34:00Z" w:initials="MK">
    <w:p w14:paraId="13B62574" w14:textId="77777777" w:rsidR="00FF6F73" w:rsidRDefault="00FC2553" w:rsidP="00FF6F73">
      <w:pPr>
        <w:pStyle w:val="Kommentaaritekst"/>
      </w:pPr>
      <w:r>
        <w:rPr>
          <w:rStyle w:val="Kommentaariviide"/>
        </w:rPr>
        <w:annotationRef/>
      </w:r>
      <w:r w:rsidR="00FF6F73">
        <w:t>Kehtiva seaduse järgi on liitumispunkt elektripaigaldise ühenduskoht, kas selle piires? Või on mõeldud tarbimiskohta? Lauses on sätestatud, et tarbijad saavad elektrit omavahel jagada, kas siis on ka muid võimalusi seda teha, et peab rõhutama.</w:t>
      </w:r>
    </w:p>
  </w:comment>
  <w:comment w:id="49" w:author="Merike Koppel - JUSTDIGI" w:date="2025-08-19T11:36:00Z" w:initials="MK">
    <w:p w14:paraId="4D0E33D3" w14:textId="77777777" w:rsidR="00B77243" w:rsidRDefault="002A5A09" w:rsidP="00B77243">
      <w:pPr>
        <w:pStyle w:val="Kommentaaritekst"/>
      </w:pPr>
      <w:r>
        <w:rPr>
          <w:rStyle w:val="Kommentaariviide"/>
        </w:rPr>
        <w:annotationRef/>
      </w:r>
      <w:r w:rsidR="00B77243">
        <w:t>"üleselt" tähendab millestki ülalpool toimuvalt, elektrienergia jagamise kohta vast nii öelda ei saa … kas mõte on: mõõtepunktidest olenemata</w:t>
      </w:r>
    </w:p>
  </w:comment>
  <w:comment w:id="53" w:author="Merike Koppel - JUSTDIGI" w:date="2025-08-21T11:54:00Z" w:initials="MK">
    <w:p w14:paraId="222BDE5B" w14:textId="3DBEB915" w:rsidR="00285A6C" w:rsidRDefault="00285A6C" w:rsidP="00285A6C">
      <w:pPr>
        <w:pStyle w:val="Kommentaaritekst"/>
      </w:pPr>
      <w:r>
        <w:rPr>
          <w:rStyle w:val="Kommentaariviide"/>
        </w:rPr>
        <w:annotationRef/>
      </w:r>
      <w:r>
        <w:t>Või siiski: "arvelduspõhimõtetest juhindudes"?</w:t>
      </w:r>
    </w:p>
  </w:comment>
  <w:comment w:id="56" w:author="Merike Koppel - JUSTDIGI" w:date="2025-08-19T12:10:00Z" w:initials="MK">
    <w:p w14:paraId="78DAE937" w14:textId="77777777" w:rsidR="00421122" w:rsidRDefault="00421122" w:rsidP="00421122">
      <w:pPr>
        <w:pStyle w:val="Kommentaaritekst"/>
      </w:pPr>
      <w:r>
        <w:rPr>
          <w:rStyle w:val="Kommentaariviide"/>
        </w:rPr>
        <w:annotationRef/>
      </w:r>
      <w:r>
        <w:t>Pigem ainsuses</w:t>
      </w:r>
    </w:p>
  </w:comment>
  <w:comment w:id="59" w:author="Merike Koppel - JUSTDIGI" w:date="2025-08-21T11:58:00Z" w:initials="MK">
    <w:p w14:paraId="36FA9159" w14:textId="77777777" w:rsidR="00E97E5C" w:rsidRDefault="00E97E5C" w:rsidP="00E97E5C">
      <w:pPr>
        <w:pStyle w:val="Kommentaaritekst"/>
      </w:pPr>
      <w:r>
        <w:rPr>
          <w:rStyle w:val="Kommentaariviide"/>
        </w:rPr>
        <w:annotationRef/>
      </w:r>
      <w:r>
        <w:t>Kas nii? Loen seletuskirjast välja, et need on paindlikkusteenused ...</w:t>
      </w:r>
    </w:p>
  </w:comment>
  <w:comment w:id="60" w:author="Merike Koppel - JUSTDIGI" w:date="2025-08-19T12:07:00Z" w:initials="MK">
    <w:p w14:paraId="46FBB35D" w14:textId="0037F8B0" w:rsidR="002649C8" w:rsidRDefault="002649C8" w:rsidP="002649C8">
      <w:pPr>
        <w:pStyle w:val="Kommentaaritekst"/>
      </w:pPr>
      <w:r>
        <w:rPr>
          <w:rStyle w:val="Kommentaariviide"/>
        </w:rPr>
        <w:annotationRef/>
      </w:r>
      <w:r>
        <w:t>koma</w:t>
      </w:r>
    </w:p>
  </w:comment>
  <w:comment w:id="62" w:author="Merike Koppel - JUSTDIGI" w:date="2025-08-19T12:16:00Z" w:initials="MK">
    <w:p w14:paraId="212032C0" w14:textId="77777777" w:rsidR="00E97331" w:rsidRDefault="006B7C3F" w:rsidP="00E97331">
      <w:pPr>
        <w:pStyle w:val="Kommentaaritekst"/>
      </w:pPr>
      <w:r>
        <w:rPr>
          <w:rStyle w:val="Kommentaariviide"/>
        </w:rPr>
        <w:annotationRef/>
      </w:r>
      <w:r w:rsidR="00E97331">
        <w:t xml:space="preserve">Konkursi korras saab algatada menetlust, teenuse osutamise algatamine konkursi korras ei näi just väga loogiline? </w:t>
      </w:r>
    </w:p>
    <w:p w14:paraId="4A6C53D5" w14:textId="37704673" w:rsidR="00E97331" w:rsidRDefault="00E97331" w:rsidP="00E97331">
      <w:pPr>
        <w:pStyle w:val="Kommentaaritekst"/>
      </w:pPr>
      <w:r>
        <w:t>Kas sobiks: "Üldteenuse osutaja konkursi kuulutab võrguettevõtja välja oma veebilehel"?</w:t>
      </w:r>
      <w:r w:rsidR="007342B3">
        <w:t>a</w:t>
      </w:r>
    </w:p>
  </w:comment>
  <w:comment w:id="63" w:author="Merike Koppel - JUSTDIGI" w:date="2025-08-19T12:18:00Z" w:initials="MK">
    <w:p w14:paraId="25EF528A" w14:textId="3A7DE981" w:rsidR="003E516A" w:rsidRDefault="003E516A" w:rsidP="003E516A">
      <w:pPr>
        <w:pStyle w:val="Kommentaaritekst"/>
      </w:pPr>
      <w:r>
        <w:rPr>
          <w:rStyle w:val="Kommentaariviide"/>
        </w:rPr>
        <w:annotationRef/>
      </w:r>
      <w:r>
        <w:t>Pigem nii</w:t>
      </w:r>
    </w:p>
  </w:comment>
  <w:comment w:id="76" w:author="Merike Koppel - JUSTDIGI" w:date="2025-08-19T14:04:00Z" w:initials="MK">
    <w:p w14:paraId="6EA3E879" w14:textId="77777777" w:rsidR="00B43DEA" w:rsidRDefault="00B43DEA" w:rsidP="00B43DEA">
      <w:pPr>
        <w:pStyle w:val="Kommentaaritekst"/>
      </w:pPr>
      <w:r>
        <w:rPr>
          <w:rStyle w:val="Kommentaariviide"/>
        </w:rPr>
        <w:annotationRef/>
      </w:r>
      <w:r>
        <w:t>Kas nii? "järgselt" on ületuletus</w:t>
      </w:r>
    </w:p>
  </w:comment>
  <w:comment w:id="82" w:author="Merike Koppel - JUSTDIGI" w:date="2025-08-19T14:10:00Z" w:initials="MK">
    <w:p w14:paraId="3122D4DA" w14:textId="77777777" w:rsidR="00B0104B" w:rsidRDefault="00B0104B" w:rsidP="00B0104B">
      <w:pPr>
        <w:pStyle w:val="Kommentaaritekst"/>
      </w:pPr>
      <w:r>
        <w:rPr>
          <w:rStyle w:val="Kommentaariviide"/>
        </w:rPr>
        <w:annotationRef/>
      </w:r>
      <w:r>
        <w:t xml:space="preserve">Kas nii? "osas" on nimisõna "osa" seesütlev kääne, nt </w:t>
      </w:r>
      <w:r>
        <w:rPr>
          <w:i/>
          <w:iCs/>
        </w:rPr>
        <w:t>väljapääs asub hoone selles osas</w:t>
      </w:r>
    </w:p>
  </w:comment>
  <w:comment w:id="89" w:author="Merike Koppel - JUSTDIGI" w:date="2025-08-19T14:14:00Z" w:initials="MK">
    <w:p w14:paraId="02AC20D0" w14:textId="77777777" w:rsidR="00D117E9" w:rsidRDefault="00D117E9" w:rsidP="00D117E9">
      <w:pPr>
        <w:pStyle w:val="Kommentaaritekst"/>
      </w:pPr>
      <w:r>
        <w:rPr>
          <w:rStyle w:val="Kommentaariviide"/>
        </w:rPr>
        <w:annotationRef/>
      </w:r>
      <w:r>
        <w:t xml:space="preserve">Kui täiendit ees ei ole (nt </w:t>
      </w:r>
      <w:r>
        <w:rPr>
          <w:i/>
          <w:iCs/>
        </w:rPr>
        <w:t>e</w:t>
      </w:r>
      <w:r>
        <w:rPr>
          <w:i/>
          <w:iCs/>
          <w:u w:val="single"/>
        </w:rPr>
        <w:t xml:space="preserve">lektrienergia </w:t>
      </w:r>
      <w:r>
        <w:rPr>
          <w:i/>
          <w:iCs/>
        </w:rPr>
        <w:t>tootmise tehnoloogia</w:t>
      </w:r>
      <w:r>
        <w:t>), siis tuleb kokku kirjutada</w:t>
      </w:r>
    </w:p>
  </w:comment>
  <w:comment w:id="91" w:author="Merike Koppel - JUSTDIGI" w:date="2025-08-19T14:15:00Z" w:initials="MK">
    <w:p w14:paraId="45F5CE98" w14:textId="77777777" w:rsidR="00C6729A" w:rsidRDefault="00C6729A" w:rsidP="00C6729A">
      <w:pPr>
        <w:pStyle w:val="Kommentaaritekst"/>
      </w:pPr>
      <w:r>
        <w:rPr>
          <w:rStyle w:val="Kommentaariviide"/>
        </w:rPr>
        <w:annotationRef/>
      </w:r>
      <w:r>
        <w:t xml:space="preserve">Ületuletus, </w:t>
      </w:r>
      <w:r>
        <w:rPr>
          <w:i/>
          <w:iCs/>
        </w:rPr>
        <w:t>lt</w:t>
      </w:r>
      <w:r>
        <w:t>-liide ei anna sõnale mingit tähendusnüanssi juurde</w:t>
      </w:r>
    </w:p>
  </w:comment>
  <w:comment w:id="103" w:author="Merike Koppel - JUSTDIGI" w:date="2025-08-19T14:21:00Z" w:initials="MK">
    <w:p w14:paraId="4CFACBA6" w14:textId="3A42A216" w:rsidR="00CF1DD6" w:rsidRDefault="00B831E1" w:rsidP="00CF1DD6">
      <w:pPr>
        <w:pStyle w:val="Kommentaaritekst"/>
      </w:pPr>
      <w:r>
        <w:rPr>
          <w:rStyle w:val="Kommentaariviide"/>
        </w:rPr>
        <w:annotationRef/>
      </w:r>
      <w:r w:rsidR="00CF1DD6">
        <w:t>Liitumistaotlusi ei saa sõlmida, lepingut saab ...</w:t>
      </w:r>
    </w:p>
  </w:comment>
  <w:comment w:id="114" w:author="Merike Koppel - JUSTDIGI" w:date="2025-08-19T17:24:00Z" w:initials="MK">
    <w:p w14:paraId="301127A3" w14:textId="2AE52617" w:rsidR="001671CD" w:rsidRDefault="001671CD" w:rsidP="001671CD">
      <w:pPr>
        <w:pStyle w:val="Kommentaaritekst"/>
      </w:pPr>
      <w:r>
        <w:rPr>
          <w:rStyle w:val="Kommentaariviide"/>
        </w:rPr>
        <w:annotationRef/>
      </w:r>
      <w:r>
        <w:t>See ei ole siinkohal vajalik, "kuni" juba ütleb, et see on ka kaasa arvatud</w:t>
      </w:r>
    </w:p>
  </w:comment>
  <w:comment w:id="115" w:author="Merike Koppel - JUSTDIGI" w:date="2025-08-19T14:39:00Z" w:initials="MK">
    <w:p w14:paraId="25F45E71" w14:textId="77777777" w:rsidR="002F2DD4" w:rsidRDefault="002F2DD4" w:rsidP="002F2DD4">
      <w:pPr>
        <w:pStyle w:val="Kommentaaritekst"/>
      </w:pPr>
      <w:r>
        <w:rPr>
          <w:rStyle w:val="Kommentaariviide"/>
        </w:rPr>
        <w:annotationRef/>
      </w:r>
      <w:r>
        <w:t>Liigne täht</w:t>
      </w:r>
    </w:p>
  </w:comment>
  <w:comment w:id="117" w:author="Merike Koppel - JUSTDIGI" w:date="2025-08-21T12:24:00Z" w:initials="MK">
    <w:p w14:paraId="07B63DFD" w14:textId="77777777" w:rsidR="00E87112" w:rsidRDefault="00E87112" w:rsidP="00E87112">
      <w:pPr>
        <w:pStyle w:val="Kommentaaritekst"/>
      </w:pPr>
      <w:r>
        <w:rPr>
          <w:rStyle w:val="Kommentaariviide"/>
        </w:rPr>
        <w:annotationRef/>
      </w:r>
      <w:r>
        <w:t>NB!</w:t>
      </w:r>
    </w:p>
  </w:comment>
  <w:comment w:id="119" w:author="Merike Koppel - JUSTDIGI" w:date="2025-08-21T12:25:00Z" w:initials="MK">
    <w:p w14:paraId="73382962" w14:textId="77777777" w:rsidR="005F3347" w:rsidRDefault="005F3347" w:rsidP="005F3347">
      <w:pPr>
        <w:pStyle w:val="Kommentaaritekst"/>
      </w:pPr>
      <w:r>
        <w:rPr>
          <w:rStyle w:val="Kommentaariviide"/>
        </w:rPr>
        <w:annotationRef/>
      </w:r>
      <w:r>
        <w:t>Kas nii?</w:t>
      </w:r>
    </w:p>
  </w:comment>
  <w:comment w:id="127" w:author="Merike Koppel - JUSTDIGI" w:date="2025-08-21T12:26:00Z" w:initials="MK">
    <w:p w14:paraId="567990CB" w14:textId="77777777" w:rsidR="005227E7" w:rsidRDefault="005227E7" w:rsidP="005227E7">
      <w:pPr>
        <w:pStyle w:val="Kommentaaritekst"/>
      </w:pPr>
      <w:r>
        <w:rPr>
          <w:rStyle w:val="Kommentaariviide"/>
        </w:rPr>
        <w:annotationRef/>
      </w:r>
      <w:r>
        <w:t>Koma ära</w:t>
      </w:r>
    </w:p>
  </w:comment>
  <w:comment w:id="130" w:author="Merike Koppel - JUSTDIGI" w:date="2025-08-19T17:28:00Z" w:initials="MK">
    <w:p w14:paraId="66CE21C7" w14:textId="679B6B35" w:rsidR="002C5E00" w:rsidRDefault="002C5E00" w:rsidP="002C5E00">
      <w:pPr>
        <w:pStyle w:val="Kommentaaritekst"/>
      </w:pPr>
      <w:r>
        <w:rPr>
          <w:rStyle w:val="Kommentaariviide"/>
        </w:rPr>
        <w:annotationRef/>
      </w:r>
      <w:r>
        <w:t>Kui lauses on tegija olemas, siis tuleks eelistada isikulist tegumoodi umbisikulisele</w:t>
      </w:r>
    </w:p>
  </w:comment>
  <w:comment w:id="147" w:author="Merike Koppel - JUSTDIGI" w:date="2025-08-19T17:32:00Z" w:initials="MK">
    <w:p w14:paraId="5D1532F6" w14:textId="77777777" w:rsidR="001137C7" w:rsidRDefault="001137C7" w:rsidP="001137C7">
      <w:pPr>
        <w:pStyle w:val="Kommentaaritekst"/>
      </w:pPr>
      <w:r>
        <w:rPr>
          <w:rStyle w:val="Kommentaariviide"/>
        </w:rPr>
        <w:annotationRef/>
      </w:r>
      <w:r>
        <w:t>Pikk kriips</w:t>
      </w:r>
    </w:p>
  </w:comment>
  <w:comment w:id="150" w:author="Merike Koppel - JUSTDIGI" w:date="2025-08-19T17:37:00Z" w:initials="MK">
    <w:p w14:paraId="618E0560" w14:textId="77777777" w:rsidR="004E5060" w:rsidRDefault="004E5060" w:rsidP="004E5060">
      <w:pPr>
        <w:pStyle w:val="Kommentaaritekst"/>
      </w:pPr>
      <w:r>
        <w:rPr>
          <w:rStyle w:val="Kommentaariviide"/>
        </w:rPr>
        <w:annotationRef/>
      </w:r>
      <w:r>
        <w:t>"ebakohane" tähendab sobimatu</w:t>
      </w:r>
    </w:p>
  </w:comment>
  <w:comment w:id="154" w:author="Merike Koppel - JUSTDIGI" w:date="2025-08-19T17:48:00Z" w:initials="MK">
    <w:p w14:paraId="272049CD" w14:textId="77777777" w:rsidR="006652D4" w:rsidRDefault="006652D4" w:rsidP="006652D4">
      <w:pPr>
        <w:pStyle w:val="Kommentaaritekst"/>
      </w:pPr>
      <w:r>
        <w:rPr>
          <w:rStyle w:val="Kommentaariviide"/>
        </w:rPr>
        <w:annotationRef/>
      </w:r>
      <w:r>
        <w:t>EKI terminibaasis eelistatud "juhtorgan"?</w:t>
      </w:r>
    </w:p>
  </w:comment>
  <w:comment w:id="155" w:author="Merike Koppel - JUSTDIGI" w:date="2025-08-19T17:53:00Z" w:initials="MK">
    <w:p w14:paraId="3CD59112" w14:textId="77777777" w:rsidR="00E86B63" w:rsidRDefault="00E86B63" w:rsidP="00E86B63">
      <w:pPr>
        <w:pStyle w:val="Kommentaaritekst"/>
      </w:pPr>
      <w:r>
        <w:rPr>
          <w:rStyle w:val="Kommentaariviide"/>
        </w:rPr>
        <w:annotationRef/>
      </w:r>
      <w:r>
        <w:t>Selle võiks vormistada eraldi lõikena: "Kui käesoleva paragrahvi lõikes … nimetatud juriidiline isik …"</w:t>
      </w:r>
    </w:p>
  </w:comment>
  <w:comment w:id="156" w:author="Merike Koppel - JUSTDIGI" w:date="2025-08-19T17:55:00Z" w:initials="MK">
    <w:p w14:paraId="2FC0F64B" w14:textId="77777777" w:rsidR="00BA748E" w:rsidRDefault="00BA748E" w:rsidP="00BA748E">
      <w:pPr>
        <w:pStyle w:val="Kommentaaritekst"/>
      </w:pPr>
      <w:r>
        <w:rPr>
          <w:rStyle w:val="Kommentaariviide"/>
        </w:rPr>
        <w:annotationRef/>
      </w:r>
      <w:r>
        <w:t>Võiks olla teises järjekorras: "… rikkumise korral on sunniraha ülemmäär …"</w:t>
      </w:r>
    </w:p>
  </w:comment>
  <w:comment w:id="159" w:author="Katariina Kärsten - JUSTDIGI" w:date="2025-09-12T19:40:00Z" w:initials="KK">
    <w:p w14:paraId="2B627AC4" w14:textId="77777777" w:rsidR="00EF6D4E" w:rsidRDefault="00EF6D4E" w:rsidP="00EF6D4E">
      <w:pPr>
        <w:pStyle w:val="Kommentaaritekst"/>
      </w:pPr>
      <w:r>
        <w:rPr>
          <w:rStyle w:val="Kommentaariviide"/>
        </w:rPr>
        <w:annotationRef/>
      </w:r>
      <w:r>
        <w:t xml:space="preserve">Karistusnormide sõnastamise tava kohaselt esitatakse esimeses lõikes teokoosseis ning see kehtib vaikimisi füüsilise isiku suhtes, seepärast tuleb see lauseosa välja jätta. Sama ka järgnevates karistusnormides. </w:t>
      </w:r>
    </w:p>
  </w:comment>
  <w:comment w:id="168" w:author="Merike Koppel - JUSTDIGI" w:date="2025-08-21T10:02:00Z" w:initials="MK">
    <w:p w14:paraId="19FFDA38" w14:textId="45E6D024" w:rsidR="002B7ACC" w:rsidRDefault="002B7ACC" w:rsidP="002B7ACC">
      <w:pPr>
        <w:pStyle w:val="Kommentaaritekst"/>
      </w:pPr>
      <w:r>
        <w:rPr>
          <w:rStyle w:val="Kommentaariviide"/>
        </w:rPr>
        <w:annotationRef/>
      </w:r>
      <w:r>
        <w:t>Tähenduskordus: aasta aastane</w:t>
      </w:r>
    </w:p>
  </w:comment>
  <w:comment w:id="170" w:author="Merike Koppel - JUSTDIGI" w:date="2025-08-21T10:15:00Z" w:initials="MK">
    <w:p w14:paraId="3A5664F9" w14:textId="77777777" w:rsidR="00F52CA7" w:rsidRDefault="00F52CA7" w:rsidP="00F52CA7">
      <w:pPr>
        <w:pStyle w:val="Kommentaaritekst"/>
      </w:pPr>
      <w:r>
        <w:rPr>
          <w:rStyle w:val="Kommentaariviide"/>
        </w:rPr>
        <w:annotationRef/>
      </w:r>
      <w:r>
        <w:t>Õige kääne on siin: kuid mitte vähem kui mis.</w:t>
      </w:r>
    </w:p>
  </w:comment>
  <w:comment w:id="199" w:author="Merike Koppel - JUSTDIGI" w:date="2025-08-21T10:02:00Z" w:initials="MK">
    <w:p w14:paraId="7B79F986" w14:textId="77777777" w:rsidR="00DD45EE" w:rsidRDefault="00DD45EE" w:rsidP="00DD45EE">
      <w:pPr>
        <w:pStyle w:val="Kommentaaritekst"/>
      </w:pPr>
      <w:r>
        <w:rPr>
          <w:rStyle w:val="Kommentaariviide"/>
        </w:rPr>
        <w:annotationRef/>
      </w:r>
      <w:r>
        <w:t>Kokku, kui täiendit ees ei ole ...</w:t>
      </w:r>
    </w:p>
  </w:comment>
  <w:comment w:id="241" w:author="Katariina Kärsten - JUSTDIGI" w:date="2025-09-12T15:59:00Z" w:initials="KK">
    <w:p w14:paraId="30F69A41" w14:textId="77777777" w:rsidR="00DE2983" w:rsidRDefault="00DE2983" w:rsidP="00DE2983">
      <w:pPr>
        <w:pStyle w:val="Kommentaaritekst"/>
      </w:pPr>
      <w:r>
        <w:rPr>
          <w:rStyle w:val="Kommentaariviide"/>
        </w:rPr>
        <w:annotationRef/>
      </w:r>
      <w:r>
        <w:t xml:space="preserve">Viited tuleb jälgitavuse huvides esitada nende järjekorras. </w:t>
      </w:r>
    </w:p>
  </w:comment>
  <w:comment w:id="251" w:author="Katariina Kärsten - JUSTDIGI" w:date="2025-09-12T16:01:00Z" w:initials="KK">
    <w:p w14:paraId="20739962" w14:textId="77777777" w:rsidR="001C3778" w:rsidRDefault="001C3778" w:rsidP="001C3778">
      <w:pPr>
        <w:pStyle w:val="Kommentaaritekst"/>
      </w:pPr>
      <w:r>
        <w:rPr>
          <w:rStyle w:val="Kommentaariviide"/>
        </w:rPr>
        <w:annotationRef/>
      </w:r>
      <w:r>
        <w:t xml:space="preserve">ELTS 18.07.2025 jõustunud redaktsioonis on ära kasutatud § 111-3 lõiked 28-30, seega eelnõus tuleb kasutada järjekorras järgmisi lõikeid 31 jj. Palume korrigeerida. </w:t>
      </w:r>
    </w:p>
  </w:comment>
  <w:comment w:id="256" w:author="Merike Koppel - JUSTDIGI" w:date="2025-08-21T10:36:00Z" w:initials="MK">
    <w:p w14:paraId="69F6AFE8" w14:textId="3BE00C29" w:rsidR="008E2FF2" w:rsidRDefault="008E2FF2" w:rsidP="008E2FF2">
      <w:pPr>
        <w:pStyle w:val="Kommentaaritekst"/>
      </w:pPr>
      <w:r>
        <w:rPr>
          <w:rStyle w:val="Kommentaariviide"/>
        </w:rPr>
        <w:annotationRef/>
      </w:r>
      <w:r>
        <w:t>Jääb arusaamatuks, kas: "määrab kindlaks arvelduspõhimõtted"?</w:t>
      </w:r>
    </w:p>
  </w:comment>
  <w:comment w:id="257" w:author="Merike Koppel - JUSTDIGI" w:date="2025-08-21T10:36:00Z" w:initials="MK">
    <w:p w14:paraId="7A65C9B7" w14:textId="77777777" w:rsidR="008E2FF2" w:rsidRDefault="008E2FF2" w:rsidP="008E2FF2">
      <w:pPr>
        <w:pStyle w:val="Kommentaaritekst"/>
      </w:pPr>
      <w:r>
        <w:rPr>
          <w:rStyle w:val="Kommentaariviide"/>
        </w:rPr>
        <w:annotationRef/>
      </w:r>
      <w:r>
        <w:t>Vt minu kommentaari selle fraasi kohta eespool</w:t>
      </w:r>
    </w:p>
  </w:comment>
  <w:comment w:id="265" w:author="Merike Koppel - JUSTDIGI" w:date="2025-08-21T10:30:00Z" w:initials="MK">
    <w:p w14:paraId="3AD76104" w14:textId="77777777" w:rsidR="008F656B" w:rsidRDefault="001425B7" w:rsidP="008F656B">
      <w:pPr>
        <w:pStyle w:val="Kommentaaritekst"/>
      </w:pPr>
      <w:r>
        <w:rPr>
          <w:rStyle w:val="Kommentaariviide"/>
        </w:rPr>
        <w:annotationRef/>
      </w:r>
      <w:r w:rsidR="008F656B">
        <w:t>Kas nii? Omastavas käändes täissihitist "konkursi" ei saa kasutada koos sõnaga "alates" ...</w:t>
      </w:r>
    </w:p>
  </w:comment>
  <w:comment w:id="290" w:author="Merike Koppel - JUSTDIGI" w:date="2025-08-21T10:49:00Z" w:initials="MK">
    <w:p w14:paraId="6D613D8A" w14:textId="77777777" w:rsidR="000D5B26" w:rsidRDefault="000D5B26" w:rsidP="000D5B26">
      <w:pPr>
        <w:pStyle w:val="Kommentaaritekst"/>
      </w:pPr>
      <w:r>
        <w:rPr>
          <w:rStyle w:val="Kommentaariviide"/>
        </w:rPr>
        <w:annotationRef/>
      </w:r>
      <w:r>
        <w:t>"juhtorgani"`?</w:t>
      </w:r>
    </w:p>
  </w:comment>
  <w:comment w:id="291" w:author="Merike Koppel - JUSTDIGI" w:date="2025-08-21T10:50:00Z" w:initials="MK">
    <w:p w14:paraId="180A90D7" w14:textId="77777777" w:rsidR="000D5B26" w:rsidRDefault="000D5B26" w:rsidP="000D5B26">
      <w:pPr>
        <w:pStyle w:val="Kommentaaritekst"/>
      </w:pPr>
      <w:r>
        <w:rPr>
          <w:rStyle w:val="Kommentaariviide"/>
        </w:rPr>
        <w:annotationRef/>
      </w:r>
      <w:r>
        <w:t>Selle võiks vormistada eraldi lõikena: "Kui käesoleva paragrahvi lõikes … nimetatud juriidiline isik …"</w:t>
      </w:r>
    </w:p>
  </w:comment>
  <w:comment w:id="368" w:author="Merike Koppel - JUSTDIGI" w:date="2025-08-21T12:42:00Z" w:initials="MK">
    <w:p w14:paraId="0287D327" w14:textId="77777777" w:rsidR="00BE6274" w:rsidRDefault="00BE6274" w:rsidP="00BE6274">
      <w:pPr>
        <w:pStyle w:val="Kommentaaritekst"/>
      </w:pPr>
      <w:r>
        <w:rPr>
          <w:rStyle w:val="Kommentaariviide"/>
        </w:rPr>
        <w:annotationRef/>
      </w:r>
      <w:r>
        <w:t>Paragrahvi pealkirjaga ühtluse huvides</w:t>
      </w:r>
    </w:p>
  </w:comment>
  <w:comment w:id="380" w:author="Katariina Kärsten - JUSTDIGI" w:date="2025-09-12T09:06:00Z" w:initials="KK">
    <w:p w14:paraId="6DF1A429" w14:textId="77777777" w:rsidR="00E66F8A" w:rsidRDefault="00E66F8A" w:rsidP="00E66F8A">
      <w:pPr>
        <w:pStyle w:val="Kommentaaritekst"/>
      </w:pPr>
      <w:r>
        <w:rPr>
          <w:rStyle w:val="Kommentaariviide"/>
        </w:rPr>
        <w:annotationRef/>
      </w:r>
      <w:r>
        <w:t xml:space="preserve">Erinevad jõustumisajad tuleb esitada eraldi lõigetes. </w:t>
      </w:r>
    </w:p>
  </w:comment>
  <w:comment w:id="383" w:author="Merike Koppel - JUSTDIGI" w:date="2025-08-21T12:46:00Z" w:initials="MK">
    <w:p w14:paraId="5BF3D0F0" w14:textId="50B34A7C" w:rsidR="005058AB" w:rsidRDefault="005058AB" w:rsidP="005058AB">
      <w:pPr>
        <w:pStyle w:val="Kommentaaritekst"/>
      </w:pPr>
      <w:r>
        <w:rPr>
          <w:rStyle w:val="Kommentaariviide"/>
        </w:rPr>
        <w:annotationRef/>
      </w:r>
      <w:r>
        <w:t>Liigsed tühikud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C6FCEB5" w15:done="0"/>
  <w15:commentEx w15:paraId="34E819B1" w15:done="0"/>
  <w15:commentEx w15:paraId="783E76DF" w15:done="0"/>
  <w15:commentEx w15:paraId="0C7BB096" w15:done="0"/>
  <w15:commentEx w15:paraId="76D540F0" w15:done="0"/>
  <w15:commentEx w15:paraId="613519F6" w15:done="0"/>
  <w15:commentEx w15:paraId="2E9FAB8C" w15:done="0"/>
  <w15:commentEx w15:paraId="63FF2A58" w15:done="0"/>
  <w15:commentEx w15:paraId="0DF08945" w15:done="0"/>
  <w15:commentEx w15:paraId="17515E86" w15:done="0"/>
  <w15:commentEx w15:paraId="565A1796" w15:done="0"/>
  <w15:commentEx w15:paraId="6B296E0B" w15:done="0"/>
  <w15:commentEx w15:paraId="5B26D7A8" w15:done="0"/>
  <w15:commentEx w15:paraId="13B62574" w15:done="0"/>
  <w15:commentEx w15:paraId="4D0E33D3" w15:done="0"/>
  <w15:commentEx w15:paraId="222BDE5B" w15:done="0"/>
  <w15:commentEx w15:paraId="78DAE937" w15:done="0"/>
  <w15:commentEx w15:paraId="36FA9159" w15:done="0"/>
  <w15:commentEx w15:paraId="46FBB35D" w15:done="0"/>
  <w15:commentEx w15:paraId="4A6C53D5" w15:done="0"/>
  <w15:commentEx w15:paraId="25EF528A" w15:done="0"/>
  <w15:commentEx w15:paraId="6EA3E879" w15:done="0"/>
  <w15:commentEx w15:paraId="3122D4DA" w15:done="0"/>
  <w15:commentEx w15:paraId="02AC20D0" w15:done="0"/>
  <w15:commentEx w15:paraId="45F5CE98" w15:done="0"/>
  <w15:commentEx w15:paraId="4CFACBA6" w15:done="0"/>
  <w15:commentEx w15:paraId="301127A3" w15:done="0"/>
  <w15:commentEx w15:paraId="25F45E71" w15:done="0"/>
  <w15:commentEx w15:paraId="07B63DFD" w15:done="0"/>
  <w15:commentEx w15:paraId="73382962" w15:done="0"/>
  <w15:commentEx w15:paraId="567990CB" w15:done="0"/>
  <w15:commentEx w15:paraId="66CE21C7" w15:done="0"/>
  <w15:commentEx w15:paraId="5D1532F6" w15:done="0"/>
  <w15:commentEx w15:paraId="618E0560" w15:done="0"/>
  <w15:commentEx w15:paraId="272049CD" w15:done="0"/>
  <w15:commentEx w15:paraId="3CD59112" w15:done="0"/>
  <w15:commentEx w15:paraId="2FC0F64B" w15:done="0"/>
  <w15:commentEx w15:paraId="2B627AC4" w15:done="0"/>
  <w15:commentEx w15:paraId="19FFDA38" w15:done="0"/>
  <w15:commentEx w15:paraId="3A5664F9" w15:done="0"/>
  <w15:commentEx w15:paraId="7B79F986" w15:done="0"/>
  <w15:commentEx w15:paraId="30F69A41" w15:done="0"/>
  <w15:commentEx w15:paraId="20739962" w15:done="0"/>
  <w15:commentEx w15:paraId="69F6AFE8" w15:done="0"/>
  <w15:commentEx w15:paraId="7A65C9B7" w15:done="0"/>
  <w15:commentEx w15:paraId="3AD76104" w15:done="0"/>
  <w15:commentEx w15:paraId="6D613D8A" w15:done="0"/>
  <w15:commentEx w15:paraId="180A90D7" w15:done="0"/>
  <w15:commentEx w15:paraId="0287D327" w15:done="0"/>
  <w15:commentEx w15:paraId="6DF1A429" w15:done="0"/>
  <w15:commentEx w15:paraId="5BF3D0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2B61E6C" w16cex:dateUtc="2025-08-21T08:19:00Z"/>
  <w16cex:commentExtensible w16cex:durableId="36941639" w16cex:dateUtc="2025-09-12T06:36:00Z"/>
  <w16cex:commentExtensible w16cex:durableId="1EF84B50" w16cex:dateUtc="2025-08-18T12:05:00Z"/>
  <w16cex:commentExtensible w16cex:durableId="4C3595B2" w16cex:dateUtc="2025-08-21T08:36:00Z"/>
  <w16cex:commentExtensible w16cex:durableId="12FDC061" w16cex:dateUtc="2025-08-18T12:08:00Z"/>
  <w16cex:commentExtensible w16cex:durableId="3ABC9C8D" w16cex:dateUtc="2025-08-21T08:38:00Z"/>
  <w16cex:commentExtensible w16cex:durableId="79E877E9" w16cex:dateUtc="2025-08-19T06:44:00Z"/>
  <w16cex:commentExtensible w16cex:durableId="40A5446C" w16cex:dateUtc="2025-09-12T06:45:00Z"/>
  <w16cex:commentExtensible w16cex:durableId="203836CC" w16cex:dateUtc="2025-08-21T08:42:00Z"/>
  <w16cex:commentExtensible w16cex:durableId="243912A3" w16cex:dateUtc="2025-08-19T06:44:00Z"/>
  <w16cex:commentExtensible w16cex:durableId="7BDC2A09" w16cex:dateUtc="2025-08-21T08:41:00Z"/>
  <w16cex:commentExtensible w16cex:durableId="1998A82C" w16cex:dateUtc="2025-08-19T07:09:00Z"/>
  <w16cex:commentExtensible w16cex:durableId="33C10328" w16cex:dateUtc="2025-08-19T08:31:00Z"/>
  <w16cex:commentExtensible w16cex:durableId="4FDA87BD" w16cex:dateUtc="2025-08-19T08:34:00Z"/>
  <w16cex:commentExtensible w16cex:durableId="11B5F12D" w16cex:dateUtc="2025-08-19T08:36:00Z"/>
  <w16cex:commentExtensible w16cex:durableId="29028570" w16cex:dateUtc="2025-08-21T08:54:00Z"/>
  <w16cex:commentExtensible w16cex:durableId="66AB8FC3" w16cex:dateUtc="2025-08-19T09:10:00Z"/>
  <w16cex:commentExtensible w16cex:durableId="7FE21689" w16cex:dateUtc="2025-08-21T08:58:00Z"/>
  <w16cex:commentExtensible w16cex:durableId="10D42FF4" w16cex:dateUtc="2025-08-19T09:07:00Z"/>
  <w16cex:commentExtensible w16cex:durableId="0815C01B" w16cex:dateUtc="2025-08-19T09:16:00Z"/>
  <w16cex:commentExtensible w16cex:durableId="57423BCC" w16cex:dateUtc="2025-08-19T09:18:00Z"/>
  <w16cex:commentExtensible w16cex:durableId="6A47051A" w16cex:dateUtc="2025-08-19T11:04:00Z"/>
  <w16cex:commentExtensible w16cex:durableId="6D5356C4" w16cex:dateUtc="2025-08-19T11:10:00Z"/>
  <w16cex:commentExtensible w16cex:durableId="0FC8EE67" w16cex:dateUtc="2025-08-19T11:14:00Z"/>
  <w16cex:commentExtensible w16cex:durableId="12C80F25" w16cex:dateUtc="2025-08-19T11:15:00Z"/>
  <w16cex:commentExtensible w16cex:durableId="366F2559" w16cex:dateUtc="2025-08-19T11:21:00Z"/>
  <w16cex:commentExtensible w16cex:durableId="3CE81B5F" w16cex:dateUtc="2025-08-19T14:24:00Z"/>
  <w16cex:commentExtensible w16cex:durableId="1D934810" w16cex:dateUtc="2025-08-19T11:39:00Z"/>
  <w16cex:commentExtensible w16cex:durableId="2E0FC359" w16cex:dateUtc="2025-08-21T09:24:00Z"/>
  <w16cex:commentExtensible w16cex:durableId="1EBE0891" w16cex:dateUtc="2025-08-21T09:25:00Z"/>
  <w16cex:commentExtensible w16cex:durableId="7C423C7D" w16cex:dateUtc="2025-08-21T09:26:00Z"/>
  <w16cex:commentExtensible w16cex:durableId="6631E83A" w16cex:dateUtc="2025-08-19T14:28:00Z"/>
  <w16cex:commentExtensible w16cex:durableId="17A21AA9" w16cex:dateUtc="2025-08-19T14:32:00Z"/>
  <w16cex:commentExtensible w16cex:durableId="5AAAF904" w16cex:dateUtc="2025-08-19T14:37:00Z"/>
  <w16cex:commentExtensible w16cex:durableId="784ED88C" w16cex:dateUtc="2025-08-19T14:48:00Z"/>
  <w16cex:commentExtensible w16cex:durableId="269B0821" w16cex:dateUtc="2025-08-19T14:53:00Z"/>
  <w16cex:commentExtensible w16cex:durableId="26B4CC26" w16cex:dateUtc="2025-08-19T14:55:00Z"/>
  <w16cex:commentExtensible w16cex:durableId="2B326777" w16cex:dateUtc="2025-09-12T16:40:00Z"/>
  <w16cex:commentExtensible w16cex:durableId="6C24F179" w16cex:dateUtc="2025-08-21T07:02:00Z"/>
  <w16cex:commentExtensible w16cex:durableId="5EBAFC7B" w16cex:dateUtc="2025-08-21T07:15:00Z"/>
  <w16cex:commentExtensible w16cex:durableId="6B523535" w16cex:dateUtc="2025-08-21T07:02:00Z"/>
  <w16cex:commentExtensible w16cex:durableId="569F915B" w16cex:dateUtc="2025-09-12T12:59:00Z"/>
  <w16cex:commentExtensible w16cex:durableId="283AAEF1" w16cex:dateUtc="2025-09-12T13:01:00Z"/>
  <w16cex:commentExtensible w16cex:durableId="0B440EEB" w16cex:dateUtc="2025-08-21T07:36:00Z"/>
  <w16cex:commentExtensible w16cex:durableId="4A65D435" w16cex:dateUtc="2025-08-21T07:36:00Z"/>
  <w16cex:commentExtensible w16cex:durableId="71625577" w16cex:dateUtc="2025-08-21T07:30:00Z"/>
  <w16cex:commentExtensible w16cex:durableId="1BAE68D4" w16cex:dateUtc="2025-08-21T07:49:00Z"/>
  <w16cex:commentExtensible w16cex:durableId="67B42EAF" w16cex:dateUtc="2025-08-21T07:50:00Z"/>
  <w16cex:commentExtensible w16cex:durableId="755A69B9" w16cex:dateUtc="2025-08-21T09:42:00Z"/>
  <w16cex:commentExtensible w16cex:durableId="1C604CC5" w16cex:dateUtc="2025-09-12T06:06:00Z"/>
  <w16cex:commentExtensible w16cex:durableId="1172C938" w16cex:dateUtc="2025-08-21T0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6FCEB5" w16cid:durableId="62B61E6C"/>
  <w16cid:commentId w16cid:paraId="34E819B1" w16cid:durableId="36941639"/>
  <w16cid:commentId w16cid:paraId="783E76DF" w16cid:durableId="1EF84B50"/>
  <w16cid:commentId w16cid:paraId="0C7BB096" w16cid:durableId="4C3595B2"/>
  <w16cid:commentId w16cid:paraId="76D540F0" w16cid:durableId="12FDC061"/>
  <w16cid:commentId w16cid:paraId="613519F6" w16cid:durableId="3ABC9C8D"/>
  <w16cid:commentId w16cid:paraId="2E9FAB8C" w16cid:durableId="79E877E9"/>
  <w16cid:commentId w16cid:paraId="63FF2A58" w16cid:durableId="40A5446C"/>
  <w16cid:commentId w16cid:paraId="0DF08945" w16cid:durableId="203836CC"/>
  <w16cid:commentId w16cid:paraId="17515E86" w16cid:durableId="243912A3"/>
  <w16cid:commentId w16cid:paraId="565A1796" w16cid:durableId="7BDC2A09"/>
  <w16cid:commentId w16cid:paraId="6B296E0B" w16cid:durableId="1998A82C"/>
  <w16cid:commentId w16cid:paraId="5B26D7A8" w16cid:durableId="33C10328"/>
  <w16cid:commentId w16cid:paraId="13B62574" w16cid:durableId="4FDA87BD"/>
  <w16cid:commentId w16cid:paraId="4D0E33D3" w16cid:durableId="11B5F12D"/>
  <w16cid:commentId w16cid:paraId="222BDE5B" w16cid:durableId="29028570"/>
  <w16cid:commentId w16cid:paraId="78DAE937" w16cid:durableId="66AB8FC3"/>
  <w16cid:commentId w16cid:paraId="36FA9159" w16cid:durableId="7FE21689"/>
  <w16cid:commentId w16cid:paraId="46FBB35D" w16cid:durableId="10D42FF4"/>
  <w16cid:commentId w16cid:paraId="4A6C53D5" w16cid:durableId="0815C01B"/>
  <w16cid:commentId w16cid:paraId="25EF528A" w16cid:durableId="57423BCC"/>
  <w16cid:commentId w16cid:paraId="6EA3E879" w16cid:durableId="6A47051A"/>
  <w16cid:commentId w16cid:paraId="3122D4DA" w16cid:durableId="6D5356C4"/>
  <w16cid:commentId w16cid:paraId="02AC20D0" w16cid:durableId="0FC8EE67"/>
  <w16cid:commentId w16cid:paraId="45F5CE98" w16cid:durableId="12C80F25"/>
  <w16cid:commentId w16cid:paraId="4CFACBA6" w16cid:durableId="366F2559"/>
  <w16cid:commentId w16cid:paraId="301127A3" w16cid:durableId="3CE81B5F"/>
  <w16cid:commentId w16cid:paraId="25F45E71" w16cid:durableId="1D934810"/>
  <w16cid:commentId w16cid:paraId="07B63DFD" w16cid:durableId="2E0FC359"/>
  <w16cid:commentId w16cid:paraId="73382962" w16cid:durableId="1EBE0891"/>
  <w16cid:commentId w16cid:paraId="567990CB" w16cid:durableId="7C423C7D"/>
  <w16cid:commentId w16cid:paraId="66CE21C7" w16cid:durableId="6631E83A"/>
  <w16cid:commentId w16cid:paraId="5D1532F6" w16cid:durableId="17A21AA9"/>
  <w16cid:commentId w16cid:paraId="618E0560" w16cid:durableId="5AAAF904"/>
  <w16cid:commentId w16cid:paraId="272049CD" w16cid:durableId="784ED88C"/>
  <w16cid:commentId w16cid:paraId="3CD59112" w16cid:durableId="269B0821"/>
  <w16cid:commentId w16cid:paraId="2FC0F64B" w16cid:durableId="26B4CC26"/>
  <w16cid:commentId w16cid:paraId="2B627AC4" w16cid:durableId="2B326777"/>
  <w16cid:commentId w16cid:paraId="19FFDA38" w16cid:durableId="6C24F179"/>
  <w16cid:commentId w16cid:paraId="3A5664F9" w16cid:durableId="5EBAFC7B"/>
  <w16cid:commentId w16cid:paraId="7B79F986" w16cid:durableId="6B523535"/>
  <w16cid:commentId w16cid:paraId="30F69A41" w16cid:durableId="569F915B"/>
  <w16cid:commentId w16cid:paraId="20739962" w16cid:durableId="283AAEF1"/>
  <w16cid:commentId w16cid:paraId="69F6AFE8" w16cid:durableId="0B440EEB"/>
  <w16cid:commentId w16cid:paraId="7A65C9B7" w16cid:durableId="4A65D435"/>
  <w16cid:commentId w16cid:paraId="3AD76104" w16cid:durableId="71625577"/>
  <w16cid:commentId w16cid:paraId="6D613D8A" w16cid:durableId="1BAE68D4"/>
  <w16cid:commentId w16cid:paraId="180A90D7" w16cid:durableId="67B42EAF"/>
  <w16cid:commentId w16cid:paraId="0287D327" w16cid:durableId="755A69B9"/>
  <w16cid:commentId w16cid:paraId="6DF1A429" w16cid:durableId="1C604CC5"/>
  <w16cid:commentId w16cid:paraId="5BF3D0F0" w16cid:durableId="1172C9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40BEA" w14:textId="77777777" w:rsidR="001562EC" w:rsidRDefault="001562EC" w:rsidP="00175C37">
      <w:pPr>
        <w:spacing w:after="0" w:line="240" w:lineRule="auto"/>
      </w:pPr>
      <w:r>
        <w:separator/>
      </w:r>
    </w:p>
  </w:endnote>
  <w:endnote w:type="continuationSeparator" w:id="0">
    <w:p w14:paraId="77A23EDD" w14:textId="77777777" w:rsidR="001562EC" w:rsidRDefault="001562EC" w:rsidP="00175C37">
      <w:pPr>
        <w:spacing w:after="0" w:line="240" w:lineRule="auto"/>
      </w:pPr>
      <w:r>
        <w:continuationSeparator/>
      </w:r>
    </w:p>
  </w:endnote>
  <w:endnote w:type="continuationNotice" w:id="1">
    <w:p w14:paraId="4A3B2FA4" w14:textId="77777777" w:rsidR="001562EC" w:rsidRDefault="001562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1334985"/>
      <w:docPartObj>
        <w:docPartGallery w:val="Page Numbers (Bottom of Page)"/>
        <w:docPartUnique/>
      </w:docPartObj>
    </w:sdtPr>
    <w:sdtEndPr/>
    <w:sdtContent>
      <w:p w14:paraId="5B916736" w14:textId="4F0E4437" w:rsidR="00A227CF" w:rsidRDefault="00A227CF">
        <w:pPr>
          <w:pStyle w:val="Jalus"/>
          <w:jc w:val="center"/>
        </w:pPr>
        <w:r>
          <w:fldChar w:fldCharType="begin"/>
        </w:r>
        <w:r>
          <w:instrText>PAGE   \* MERGEFORMAT</w:instrText>
        </w:r>
        <w:r>
          <w:fldChar w:fldCharType="separate"/>
        </w:r>
        <w:r>
          <w:t>2</w:t>
        </w:r>
        <w:r>
          <w:fldChar w:fldCharType="end"/>
        </w:r>
      </w:p>
    </w:sdtContent>
  </w:sdt>
  <w:p w14:paraId="6F27540B" w14:textId="77777777" w:rsidR="00175C37" w:rsidRDefault="00175C37" w:rsidP="005F05E7">
    <w:pPr>
      <w:pStyle w:val="Jalu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3BC25" w14:textId="77777777" w:rsidR="001562EC" w:rsidRDefault="001562EC" w:rsidP="00175C37">
      <w:pPr>
        <w:spacing w:after="0" w:line="240" w:lineRule="auto"/>
      </w:pPr>
      <w:r>
        <w:separator/>
      </w:r>
    </w:p>
  </w:footnote>
  <w:footnote w:type="continuationSeparator" w:id="0">
    <w:p w14:paraId="0D65E7CC" w14:textId="77777777" w:rsidR="001562EC" w:rsidRDefault="001562EC" w:rsidP="00175C37">
      <w:pPr>
        <w:spacing w:after="0" w:line="240" w:lineRule="auto"/>
      </w:pPr>
      <w:r>
        <w:continuationSeparator/>
      </w:r>
    </w:p>
  </w:footnote>
  <w:footnote w:type="continuationNotice" w:id="1">
    <w:p w14:paraId="006473A2" w14:textId="77777777" w:rsidR="001562EC" w:rsidRDefault="001562E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C5B85"/>
    <w:multiLevelType w:val="hybridMultilevel"/>
    <w:tmpl w:val="8C5C1B78"/>
    <w:lvl w:ilvl="0" w:tplc="49ACADA8">
      <w:start w:val="3"/>
      <w:numFmt w:val="decimal"/>
      <w:lvlText w:val="%1)"/>
      <w:lvlJc w:val="left"/>
      <w:pPr>
        <w:ind w:left="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074351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71E0E8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56057B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41CA60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FA6309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AB8D2A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C06506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7A0D39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EB2BF6"/>
    <w:multiLevelType w:val="hybridMultilevel"/>
    <w:tmpl w:val="5128EB4A"/>
    <w:lvl w:ilvl="0" w:tplc="0E72851C">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9E6DB1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CEEECE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1E6C98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B02DB5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1761BC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70046D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CF28F3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C848DA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71713CB"/>
    <w:multiLevelType w:val="hybridMultilevel"/>
    <w:tmpl w:val="1D22FE7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13F25B5"/>
    <w:multiLevelType w:val="hybridMultilevel"/>
    <w:tmpl w:val="C34CC79C"/>
    <w:lvl w:ilvl="0" w:tplc="EEF257A4">
      <w:start w:val="1"/>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4" w15:restartNumberingAfterBreak="0">
    <w:nsid w:val="228A3979"/>
    <w:multiLevelType w:val="hybridMultilevel"/>
    <w:tmpl w:val="233AE418"/>
    <w:lvl w:ilvl="0" w:tplc="33908702">
      <w:start w:val="23"/>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240941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96CC0C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3464BD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0163F1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34E382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246F91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B96C8D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D981D6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11658A9"/>
    <w:multiLevelType w:val="hybridMultilevel"/>
    <w:tmpl w:val="E6D40518"/>
    <w:lvl w:ilvl="0" w:tplc="F7FC4B7A">
      <w:start w:val="1"/>
      <w:numFmt w:val="decimal"/>
      <w:lvlText w:val="%1)"/>
      <w:lvlJc w:val="left"/>
      <w:pPr>
        <w:ind w:left="370" w:hanging="360"/>
      </w:pPr>
      <w:rPr>
        <w:rFonts w:hint="default"/>
        <w:b/>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6" w15:restartNumberingAfterBreak="0">
    <w:nsid w:val="4B99774B"/>
    <w:multiLevelType w:val="hybridMultilevel"/>
    <w:tmpl w:val="A0127C94"/>
    <w:lvl w:ilvl="0" w:tplc="A022A87E">
      <w:start w:val="65"/>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81EE10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C5C2F2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818F1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938129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008F06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628661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A66BB1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6BC905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35532B4"/>
    <w:multiLevelType w:val="hybridMultilevel"/>
    <w:tmpl w:val="14042E9A"/>
    <w:lvl w:ilvl="0" w:tplc="DD24606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4FB353C"/>
    <w:multiLevelType w:val="hybridMultilevel"/>
    <w:tmpl w:val="F306C46C"/>
    <w:lvl w:ilvl="0" w:tplc="20524088">
      <w:start w:val="10"/>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E4EEF0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AE6583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4F0D6B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C841EA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142F16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D18F02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336BB7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66CB42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FB074F6"/>
    <w:multiLevelType w:val="hybridMultilevel"/>
    <w:tmpl w:val="A426D77C"/>
    <w:lvl w:ilvl="0" w:tplc="3544F1E6">
      <w:start w:val="1"/>
      <w:numFmt w:val="decimal"/>
      <w:lvlText w:val="%1)"/>
      <w:lvlJc w:val="left"/>
      <w:pPr>
        <w:ind w:left="1020" w:hanging="360"/>
      </w:pPr>
    </w:lvl>
    <w:lvl w:ilvl="1" w:tplc="BA7E1516">
      <w:start w:val="1"/>
      <w:numFmt w:val="decimal"/>
      <w:lvlText w:val="%2)"/>
      <w:lvlJc w:val="left"/>
      <w:pPr>
        <w:ind w:left="1020" w:hanging="360"/>
      </w:pPr>
    </w:lvl>
    <w:lvl w:ilvl="2" w:tplc="3F1EC9C2">
      <w:start w:val="1"/>
      <w:numFmt w:val="decimal"/>
      <w:lvlText w:val="%3)"/>
      <w:lvlJc w:val="left"/>
      <w:pPr>
        <w:ind w:left="1020" w:hanging="360"/>
      </w:pPr>
    </w:lvl>
    <w:lvl w:ilvl="3" w:tplc="BE98730A">
      <w:start w:val="1"/>
      <w:numFmt w:val="decimal"/>
      <w:lvlText w:val="%4)"/>
      <w:lvlJc w:val="left"/>
      <w:pPr>
        <w:ind w:left="1020" w:hanging="360"/>
      </w:pPr>
    </w:lvl>
    <w:lvl w:ilvl="4" w:tplc="B4747902">
      <w:start w:val="1"/>
      <w:numFmt w:val="decimal"/>
      <w:lvlText w:val="%5)"/>
      <w:lvlJc w:val="left"/>
      <w:pPr>
        <w:ind w:left="1020" w:hanging="360"/>
      </w:pPr>
    </w:lvl>
    <w:lvl w:ilvl="5" w:tplc="A85A112E">
      <w:start w:val="1"/>
      <w:numFmt w:val="decimal"/>
      <w:lvlText w:val="%6)"/>
      <w:lvlJc w:val="left"/>
      <w:pPr>
        <w:ind w:left="1020" w:hanging="360"/>
      </w:pPr>
    </w:lvl>
    <w:lvl w:ilvl="6" w:tplc="8BE8D954">
      <w:start w:val="1"/>
      <w:numFmt w:val="decimal"/>
      <w:lvlText w:val="%7)"/>
      <w:lvlJc w:val="left"/>
      <w:pPr>
        <w:ind w:left="1020" w:hanging="360"/>
      </w:pPr>
    </w:lvl>
    <w:lvl w:ilvl="7" w:tplc="2C08A26E">
      <w:start w:val="1"/>
      <w:numFmt w:val="decimal"/>
      <w:lvlText w:val="%8)"/>
      <w:lvlJc w:val="left"/>
      <w:pPr>
        <w:ind w:left="1020" w:hanging="360"/>
      </w:pPr>
    </w:lvl>
    <w:lvl w:ilvl="8" w:tplc="BDB20FCC">
      <w:start w:val="1"/>
      <w:numFmt w:val="decimal"/>
      <w:lvlText w:val="%9)"/>
      <w:lvlJc w:val="left"/>
      <w:pPr>
        <w:ind w:left="1020" w:hanging="360"/>
      </w:pPr>
    </w:lvl>
  </w:abstractNum>
  <w:num w:numId="1" w16cid:durableId="1895656370">
    <w:abstractNumId w:val="1"/>
  </w:num>
  <w:num w:numId="2" w16cid:durableId="1306668171">
    <w:abstractNumId w:val="0"/>
  </w:num>
  <w:num w:numId="3" w16cid:durableId="637102503">
    <w:abstractNumId w:val="4"/>
  </w:num>
  <w:num w:numId="4" w16cid:durableId="1937713355">
    <w:abstractNumId w:val="6"/>
  </w:num>
  <w:num w:numId="5" w16cid:durableId="591745817">
    <w:abstractNumId w:val="8"/>
  </w:num>
  <w:num w:numId="6" w16cid:durableId="1069419513">
    <w:abstractNumId w:val="5"/>
  </w:num>
  <w:num w:numId="7" w16cid:durableId="1286962684">
    <w:abstractNumId w:val="3"/>
  </w:num>
  <w:num w:numId="8" w16cid:durableId="984432122">
    <w:abstractNumId w:val="7"/>
  </w:num>
  <w:num w:numId="9" w16cid:durableId="644357452">
    <w:abstractNumId w:val="2"/>
  </w:num>
  <w:num w:numId="10" w16cid:durableId="115272089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erike Koppel - JUSTDIGI">
    <w15:presenceInfo w15:providerId="AD" w15:userId="S::merike.koppel@justdigi.ee::5712796f-5b7f-452d-b5d9-baa6501c30b7"/>
  </w15:person>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1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8BA"/>
    <w:rsid w:val="00005EEF"/>
    <w:rsid w:val="00010246"/>
    <w:rsid w:val="000103D1"/>
    <w:rsid w:val="00014357"/>
    <w:rsid w:val="00014661"/>
    <w:rsid w:val="000161CB"/>
    <w:rsid w:val="00023326"/>
    <w:rsid w:val="000304AB"/>
    <w:rsid w:val="00031EB1"/>
    <w:rsid w:val="00033709"/>
    <w:rsid w:val="000425D5"/>
    <w:rsid w:val="00042D95"/>
    <w:rsid w:val="000460D1"/>
    <w:rsid w:val="00046377"/>
    <w:rsid w:val="000477F4"/>
    <w:rsid w:val="00047816"/>
    <w:rsid w:val="00051CF2"/>
    <w:rsid w:val="00053B44"/>
    <w:rsid w:val="00055B88"/>
    <w:rsid w:val="00056408"/>
    <w:rsid w:val="00063F11"/>
    <w:rsid w:val="0006687A"/>
    <w:rsid w:val="00073051"/>
    <w:rsid w:val="00074653"/>
    <w:rsid w:val="0007739E"/>
    <w:rsid w:val="00084C1E"/>
    <w:rsid w:val="000A0D46"/>
    <w:rsid w:val="000A4514"/>
    <w:rsid w:val="000A7228"/>
    <w:rsid w:val="000B07E5"/>
    <w:rsid w:val="000B6733"/>
    <w:rsid w:val="000B7EF8"/>
    <w:rsid w:val="000C4EDA"/>
    <w:rsid w:val="000C6E06"/>
    <w:rsid w:val="000D1EFC"/>
    <w:rsid w:val="000D306F"/>
    <w:rsid w:val="000D5B26"/>
    <w:rsid w:val="000D7721"/>
    <w:rsid w:val="000E0F13"/>
    <w:rsid w:val="000E367D"/>
    <w:rsid w:val="000F032C"/>
    <w:rsid w:val="000F628A"/>
    <w:rsid w:val="000F6AD7"/>
    <w:rsid w:val="000F7067"/>
    <w:rsid w:val="001110F3"/>
    <w:rsid w:val="00112419"/>
    <w:rsid w:val="001137C7"/>
    <w:rsid w:val="001165D0"/>
    <w:rsid w:val="001172C5"/>
    <w:rsid w:val="0012636C"/>
    <w:rsid w:val="0013012D"/>
    <w:rsid w:val="001314F6"/>
    <w:rsid w:val="00132FBD"/>
    <w:rsid w:val="001330AC"/>
    <w:rsid w:val="00134D51"/>
    <w:rsid w:val="001425B7"/>
    <w:rsid w:val="00144BFD"/>
    <w:rsid w:val="00144C1C"/>
    <w:rsid w:val="00145A5D"/>
    <w:rsid w:val="0015200D"/>
    <w:rsid w:val="00153A11"/>
    <w:rsid w:val="00155493"/>
    <w:rsid w:val="001562EC"/>
    <w:rsid w:val="00162B36"/>
    <w:rsid w:val="001671CD"/>
    <w:rsid w:val="00167DE2"/>
    <w:rsid w:val="00170821"/>
    <w:rsid w:val="00170C9F"/>
    <w:rsid w:val="0017460F"/>
    <w:rsid w:val="00175B02"/>
    <w:rsid w:val="00175C37"/>
    <w:rsid w:val="00180A26"/>
    <w:rsid w:val="00181F9C"/>
    <w:rsid w:val="00184724"/>
    <w:rsid w:val="0018721F"/>
    <w:rsid w:val="001914E9"/>
    <w:rsid w:val="00194904"/>
    <w:rsid w:val="00194A99"/>
    <w:rsid w:val="00197F25"/>
    <w:rsid w:val="001A299D"/>
    <w:rsid w:val="001A6098"/>
    <w:rsid w:val="001B1F7E"/>
    <w:rsid w:val="001C3778"/>
    <w:rsid w:val="001C466D"/>
    <w:rsid w:val="001C5002"/>
    <w:rsid w:val="001D1883"/>
    <w:rsid w:val="001D585F"/>
    <w:rsid w:val="001D7820"/>
    <w:rsid w:val="001E37B2"/>
    <w:rsid w:val="001E4DE2"/>
    <w:rsid w:val="001E6A61"/>
    <w:rsid w:val="001F103A"/>
    <w:rsid w:val="001F1CFE"/>
    <w:rsid w:val="001F2856"/>
    <w:rsid w:val="001F60D5"/>
    <w:rsid w:val="001F74C1"/>
    <w:rsid w:val="00202FEE"/>
    <w:rsid w:val="002062BE"/>
    <w:rsid w:val="00206909"/>
    <w:rsid w:val="00206FB4"/>
    <w:rsid w:val="00207220"/>
    <w:rsid w:val="00210BF1"/>
    <w:rsid w:val="002135C3"/>
    <w:rsid w:val="002153B3"/>
    <w:rsid w:val="00215928"/>
    <w:rsid w:val="0022025D"/>
    <w:rsid w:val="00224873"/>
    <w:rsid w:val="0022510D"/>
    <w:rsid w:val="002256B2"/>
    <w:rsid w:val="00231520"/>
    <w:rsid w:val="0023380C"/>
    <w:rsid w:val="00235AA7"/>
    <w:rsid w:val="00241DA9"/>
    <w:rsid w:val="00242B05"/>
    <w:rsid w:val="002445C9"/>
    <w:rsid w:val="00250745"/>
    <w:rsid w:val="002518CD"/>
    <w:rsid w:val="00255D37"/>
    <w:rsid w:val="002574FD"/>
    <w:rsid w:val="002649C8"/>
    <w:rsid w:val="002669A1"/>
    <w:rsid w:val="0027430C"/>
    <w:rsid w:val="0027645E"/>
    <w:rsid w:val="00282544"/>
    <w:rsid w:val="00283131"/>
    <w:rsid w:val="00285A6C"/>
    <w:rsid w:val="00285DAA"/>
    <w:rsid w:val="00287700"/>
    <w:rsid w:val="0028773D"/>
    <w:rsid w:val="002A5A09"/>
    <w:rsid w:val="002A5F0C"/>
    <w:rsid w:val="002B0D9E"/>
    <w:rsid w:val="002B29AD"/>
    <w:rsid w:val="002B6AF8"/>
    <w:rsid w:val="002B7ACC"/>
    <w:rsid w:val="002C1E3D"/>
    <w:rsid w:val="002C3A4B"/>
    <w:rsid w:val="002C5E00"/>
    <w:rsid w:val="002D33AE"/>
    <w:rsid w:val="002E37E1"/>
    <w:rsid w:val="002F2DD4"/>
    <w:rsid w:val="002F32CF"/>
    <w:rsid w:val="002F7456"/>
    <w:rsid w:val="003000DE"/>
    <w:rsid w:val="003020AF"/>
    <w:rsid w:val="00311D80"/>
    <w:rsid w:val="00313A92"/>
    <w:rsid w:val="0031514C"/>
    <w:rsid w:val="00316381"/>
    <w:rsid w:val="003178FB"/>
    <w:rsid w:val="00322FC3"/>
    <w:rsid w:val="00325743"/>
    <w:rsid w:val="00326EAB"/>
    <w:rsid w:val="003278F8"/>
    <w:rsid w:val="00330AB1"/>
    <w:rsid w:val="00332579"/>
    <w:rsid w:val="00333BE8"/>
    <w:rsid w:val="00336859"/>
    <w:rsid w:val="00341980"/>
    <w:rsid w:val="003447A6"/>
    <w:rsid w:val="00344F5C"/>
    <w:rsid w:val="00350407"/>
    <w:rsid w:val="003535F3"/>
    <w:rsid w:val="00353B1E"/>
    <w:rsid w:val="00355EBB"/>
    <w:rsid w:val="00360836"/>
    <w:rsid w:val="0036645B"/>
    <w:rsid w:val="003739BE"/>
    <w:rsid w:val="00374BCE"/>
    <w:rsid w:val="00377C58"/>
    <w:rsid w:val="00382401"/>
    <w:rsid w:val="003A1792"/>
    <w:rsid w:val="003A5A5D"/>
    <w:rsid w:val="003A6F2E"/>
    <w:rsid w:val="003B057D"/>
    <w:rsid w:val="003B279B"/>
    <w:rsid w:val="003B4697"/>
    <w:rsid w:val="003B5D85"/>
    <w:rsid w:val="003B7193"/>
    <w:rsid w:val="003B790B"/>
    <w:rsid w:val="003C640F"/>
    <w:rsid w:val="003C711E"/>
    <w:rsid w:val="003D0285"/>
    <w:rsid w:val="003D5BE0"/>
    <w:rsid w:val="003D6F2E"/>
    <w:rsid w:val="003E2434"/>
    <w:rsid w:val="003E4222"/>
    <w:rsid w:val="003E516A"/>
    <w:rsid w:val="003F1F27"/>
    <w:rsid w:val="003F4333"/>
    <w:rsid w:val="004022C6"/>
    <w:rsid w:val="00403E96"/>
    <w:rsid w:val="00405342"/>
    <w:rsid w:val="004116B3"/>
    <w:rsid w:val="0041218E"/>
    <w:rsid w:val="004123C1"/>
    <w:rsid w:val="00415EFD"/>
    <w:rsid w:val="00421122"/>
    <w:rsid w:val="00423425"/>
    <w:rsid w:val="0042555A"/>
    <w:rsid w:val="00432D83"/>
    <w:rsid w:val="004335EA"/>
    <w:rsid w:val="0043578F"/>
    <w:rsid w:val="004358F7"/>
    <w:rsid w:val="00440666"/>
    <w:rsid w:val="00442B26"/>
    <w:rsid w:val="00450ECB"/>
    <w:rsid w:val="00451C86"/>
    <w:rsid w:val="0045258E"/>
    <w:rsid w:val="004558FE"/>
    <w:rsid w:val="0046046D"/>
    <w:rsid w:val="00461BFF"/>
    <w:rsid w:val="00464B7E"/>
    <w:rsid w:val="004754A6"/>
    <w:rsid w:val="00481BAE"/>
    <w:rsid w:val="0048691B"/>
    <w:rsid w:val="00490BBC"/>
    <w:rsid w:val="00493AC5"/>
    <w:rsid w:val="004A52CC"/>
    <w:rsid w:val="004B2864"/>
    <w:rsid w:val="004B7A78"/>
    <w:rsid w:val="004C0F8E"/>
    <w:rsid w:val="004C4850"/>
    <w:rsid w:val="004C5488"/>
    <w:rsid w:val="004D3A85"/>
    <w:rsid w:val="004D4B92"/>
    <w:rsid w:val="004D6C9A"/>
    <w:rsid w:val="004E0635"/>
    <w:rsid w:val="004E09D6"/>
    <w:rsid w:val="004E10FA"/>
    <w:rsid w:val="004E20B7"/>
    <w:rsid w:val="004E2B1B"/>
    <w:rsid w:val="004E5060"/>
    <w:rsid w:val="004E67F8"/>
    <w:rsid w:val="004F09D2"/>
    <w:rsid w:val="004F20F5"/>
    <w:rsid w:val="004F2232"/>
    <w:rsid w:val="004F4719"/>
    <w:rsid w:val="004F7BFF"/>
    <w:rsid w:val="00500011"/>
    <w:rsid w:val="00502EFE"/>
    <w:rsid w:val="005057FB"/>
    <w:rsid w:val="005058AB"/>
    <w:rsid w:val="005067A7"/>
    <w:rsid w:val="00507899"/>
    <w:rsid w:val="005116AE"/>
    <w:rsid w:val="005117F6"/>
    <w:rsid w:val="005149B2"/>
    <w:rsid w:val="00517C01"/>
    <w:rsid w:val="005227E7"/>
    <w:rsid w:val="0052292D"/>
    <w:rsid w:val="0052391D"/>
    <w:rsid w:val="00527638"/>
    <w:rsid w:val="00527D65"/>
    <w:rsid w:val="00530810"/>
    <w:rsid w:val="0053688E"/>
    <w:rsid w:val="00543E60"/>
    <w:rsid w:val="00544A5F"/>
    <w:rsid w:val="00546985"/>
    <w:rsid w:val="00551517"/>
    <w:rsid w:val="00552183"/>
    <w:rsid w:val="00560516"/>
    <w:rsid w:val="0056631E"/>
    <w:rsid w:val="0056713E"/>
    <w:rsid w:val="00567537"/>
    <w:rsid w:val="005738BA"/>
    <w:rsid w:val="00574A74"/>
    <w:rsid w:val="00582243"/>
    <w:rsid w:val="00582657"/>
    <w:rsid w:val="00584C23"/>
    <w:rsid w:val="00592E27"/>
    <w:rsid w:val="0059510F"/>
    <w:rsid w:val="005A0D1C"/>
    <w:rsid w:val="005A4141"/>
    <w:rsid w:val="005A5E08"/>
    <w:rsid w:val="005A7277"/>
    <w:rsid w:val="005B2FC1"/>
    <w:rsid w:val="005B39CE"/>
    <w:rsid w:val="005B435D"/>
    <w:rsid w:val="005B4981"/>
    <w:rsid w:val="005B66A4"/>
    <w:rsid w:val="005C5FC7"/>
    <w:rsid w:val="005D26BC"/>
    <w:rsid w:val="005D4CFA"/>
    <w:rsid w:val="005D68D8"/>
    <w:rsid w:val="005E118C"/>
    <w:rsid w:val="005E1703"/>
    <w:rsid w:val="005E56FC"/>
    <w:rsid w:val="005E7ECB"/>
    <w:rsid w:val="005F05E7"/>
    <w:rsid w:val="005F0BF3"/>
    <w:rsid w:val="005F1E04"/>
    <w:rsid w:val="005F2AEA"/>
    <w:rsid w:val="005F3347"/>
    <w:rsid w:val="005F459B"/>
    <w:rsid w:val="005F57CC"/>
    <w:rsid w:val="005F7061"/>
    <w:rsid w:val="00601C68"/>
    <w:rsid w:val="00603CFA"/>
    <w:rsid w:val="00604453"/>
    <w:rsid w:val="00605DD5"/>
    <w:rsid w:val="00607022"/>
    <w:rsid w:val="006148DD"/>
    <w:rsid w:val="0061564D"/>
    <w:rsid w:val="00616B8B"/>
    <w:rsid w:val="006240EC"/>
    <w:rsid w:val="00627D02"/>
    <w:rsid w:val="006312AF"/>
    <w:rsid w:val="00632211"/>
    <w:rsid w:val="006411A9"/>
    <w:rsid w:val="00652664"/>
    <w:rsid w:val="00652C8F"/>
    <w:rsid w:val="00652ED1"/>
    <w:rsid w:val="00660039"/>
    <w:rsid w:val="0066008A"/>
    <w:rsid w:val="00663E85"/>
    <w:rsid w:val="006652D4"/>
    <w:rsid w:val="00665A73"/>
    <w:rsid w:val="00675059"/>
    <w:rsid w:val="0067598D"/>
    <w:rsid w:val="00682922"/>
    <w:rsid w:val="00683536"/>
    <w:rsid w:val="00685663"/>
    <w:rsid w:val="006925A7"/>
    <w:rsid w:val="006A1B53"/>
    <w:rsid w:val="006A39B2"/>
    <w:rsid w:val="006B0A45"/>
    <w:rsid w:val="006B2F84"/>
    <w:rsid w:val="006B2FB9"/>
    <w:rsid w:val="006B7C3F"/>
    <w:rsid w:val="006C0011"/>
    <w:rsid w:val="006C289B"/>
    <w:rsid w:val="006C6CDC"/>
    <w:rsid w:val="006C7A08"/>
    <w:rsid w:val="006C7B0F"/>
    <w:rsid w:val="006D37DD"/>
    <w:rsid w:val="006E646A"/>
    <w:rsid w:val="006F059B"/>
    <w:rsid w:val="006F1903"/>
    <w:rsid w:val="006F226A"/>
    <w:rsid w:val="006F5EB8"/>
    <w:rsid w:val="006F785F"/>
    <w:rsid w:val="00700287"/>
    <w:rsid w:val="00704E17"/>
    <w:rsid w:val="00712011"/>
    <w:rsid w:val="007136D3"/>
    <w:rsid w:val="0072099D"/>
    <w:rsid w:val="0072125E"/>
    <w:rsid w:val="00721DDC"/>
    <w:rsid w:val="007308FD"/>
    <w:rsid w:val="007342B3"/>
    <w:rsid w:val="00740E5E"/>
    <w:rsid w:val="00744802"/>
    <w:rsid w:val="00750BA1"/>
    <w:rsid w:val="00750D63"/>
    <w:rsid w:val="00751D7E"/>
    <w:rsid w:val="007528FB"/>
    <w:rsid w:val="00753851"/>
    <w:rsid w:val="00754426"/>
    <w:rsid w:val="0075444E"/>
    <w:rsid w:val="007559F3"/>
    <w:rsid w:val="00757149"/>
    <w:rsid w:val="0075760F"/>
    <w:rsid w:val="007627B9"/>
    <w:rsid w:val="00765497"/>
    <w:rsid w:val="00766C97"/>
    <w:rsid w:val="00766FE6"/>
    <w:rsid w:val="00772D2A"/>
    <w:rsid w:val="00773E91"/>
    <w:rsid w:val="00775474"/>
    <w:rsid w:val="00776113"/>
    <w:rsid w:val="00777AC6"/>
    <w:rsid w:val="00782E30"/>
    <w:rsid w:val="00784802"/>
    <w:rsid w:val="00784F5C"/>
    <w:rsid w:val="007A0829"/>
    <w:rsid w:val="007A0CB7"/>
    <w:rsid w:val="007A4A08"/>
    <w:rsid w:val="007A6930"/>
    <w:rsid w:val="007B0299"/>
    <w:rsid w:val="007B3D89"/>
    <w:rsid w:val="007B543D"/>
    <w:rsid w:val="007C0CF7"/>
    <w:rsid w:val="007C3F06"/>
    <w:rsid w:val="007C5652"/>
    <w:rsid w:val="007C6E32"/>
    <w:rsid w:val="007D132A"/>
    <w:rsid w:val="007D3EFC"/>
    <w:rsid w:val="007D41E7"/>
    <w:rsid w:val="007D787D"/>
    <w:rsid w:val="007E1C1B"/>
    <w:rsid w:val="007E2926"/>
    <w:rsid w:val="007E5CBF"/>
    <w:rsid w:val="007F2D37"/>
    <w:rsid w:val="007F4A16"/>
    <w:rsid w:val="007F6FBB"/>
    <w:rsid w:val="008023B4"/>
    <w:rsid w:val="008108F5"/>
    <w:rsid w:val="00813633"/>
    <w:rsid w:val="0081785C"/>
    <w:rsid w:val="00821E3F"/>
    <w:rsid w:val="00822A92"/>
    <w:rsid w:val="0082389F"/>
    <w:rsid w:val="00825370"/>
    <w:rsid w:val="00832C70"/>
    <w:rsid w:val="00834CAC"/>
    <w:rsid w:val="008427F6"/>
    <w:rsid w:val="00853F5D"/>
    <w:rsid w:val="008554C9"/>
    <w:rsid w:val="00860BCB"/>
    <w:rsid w:val="008613B8"/>
    <w:rsid w:val="00861476"/>
    <w:rsid w:val="00861DF4"/>
    <w:rsid w:val="00866C70"/>
    <w:rsid w:val="008735E3"/>
    <w:rsid w:val="00873ED5"/>
    <w:rsid w:val="00874898"/>
    <w:rsid w:val="00876B19"/>
    <w:rsid w:val="00880CFF"/>
    <w:rsid w:val="00882C07"/>
    <w:rsid w:val="00883D60"/>
    <w:rsid w:val="008850D8"/>
    <w:rsid w:val="00885395"/>
    <w:rsid w:val="0089023F"/>
    <w:rsid w:val="0089151E"/>
    <w:rsid w:val="008A1517"/>
    <w:rsid w:val="008A3956"/>
    <w:rsid w:val="008B3EA0"/>
    <w:rsid w:val="008B45C2"/>
    <w:rsid w:val="008C02FE"/>
    <w:rsid w:val="008C12A6"/>
    <w:rsid w:val="008C4903"/>
    <w:rsid w:val="008C7582"/>
    <w:rsid w:val="008D2026"/>
    <w:rsid w:val="008D4C87"/>
    <w:rsid w:val="008D626E"/>
    <w:rsid w:val="008E0F20"/>
    <w:rsid w:val="008E1DD2"/>
    <w:rsid w:val="008E2FF2"/>
    <w:rsid w:val="008E4D8B"/>
    <w:rsid w:val="008F015B"/>
    <w:rsid w:val="008F2D2E"/>
    <w:rsid w:val="008F38B5"/>
    <w:rsid w:val="008F656B"/>
    <w:rsid w:val="008F7C0E"/>
    <w:rsid w:val="0091106B"/>
    <w:rsid w:val="009169E4"/>
    <w:rsid w:val="0092485B"/>
    <w:rsid w:val="0092617F"/>
    <w:rsid w:val="009274AC"/>
    <w:rsid w:val="009308F5"/>
    <w:rsid w:val="00931AC8"/>
    <w:rsid w:val="00944493"/>
    <w:rsid w:val="009472F6"/>
    <w:rsid w:val="00950158"/>
    <w:rsid w:val="00950C54"/>
    <w:rsid w:val="00951038"/>
    <w:rsid w:val="009510A2"/>
    <w:rsid w:val="009523CD"/>
    <w:rsid w:val="00954B3F"/>
    <w:rsid w:val="00955FE3"/>
    <w:rsid w:val="00956F47"/>
    <w:rsid w:val="00971E1B"/>
    <w:rsid w:val="009836AE"/>
    <w:rsid w:val="009841DD"/>
    <w:rsid w:val="00995715"/>
    <w:rsid w:val="0099721D"/>
    <w:rsid w:val="0099742F"/>
    <w:rsid w:val="00997646"/>
    <w:rsid w:val="009A25EF"/>
    <w:rsid w:val="009A4753"/>
    <w:rsid w:val="009A5C93"/>
    <w:rsid w:val="009B2B2E"/>
    <w:rsid w:val="009B4F13"/>
    <w:rsid w:val="009B72FB"/>
    <w:rsid w:val="009B78F2"/>
    <w:rsid w:val="009C0A23"/>
    <w:rsid w:val="009C5C5A"/>
    <w:rsid w:val="009C6954"/>
    <w:rsid w:val="009D0024"/>
    <w:rsid w:val="009D564E"/>
    <w:rsid w:val="009D58E0"/>
    <w:rsid w:val="009D58F9"/>
    <w:rsid w:val="009E1FEE"/>
    <w:rsid w:val="009E5546"/>
    <w:rsid w:val="009E6747"/>
    <w:rsid w:val="009E74D8"/>
    <w:rsid w:val="009F1652"/>
    <w:rsid w:val="009F3A0C"/>
    <w:rsid w:val="009F57D9"/>
    <w:rsid w:val="009F72E6"/>
    <w:rsid w:val="009F74A3"/>
    <w:rsid w:val="00A012AB"/>
    <w:rsid w:val="00A0272C"/>
    <w:rsid w:val="00A03481"/>
    <w:rsid w:val="00A04787"/>
    <w:rsid w:val="00A067BB"/>
    <w:rsid w:val="00A13C5C"/>
    <w:rsid w:val="00A20D32"/>
    <w:rsid w:val="00A21BA9"/>
    <w:rsid w:val="00A227CF"/>
    <w:rsid w:val="00A30648"/>
    <w:rsid w:val="00A306AC"/>
    <w:rsid w:val="00A30B10"/>
    <w:rsid w:val="00A31476"/>
    <w:rsid w:val="00A32695"/>
    <w:rsid w:val="00A45877"/>
    <w:rsid w:val="00A51F62"/>
    <w:rsid w:val="00A6640D"/>
    <w:rsid w:val="00A671BC"/>
    <w:rsid w:val="00A67682"/>
    <w:rsid w:val="00A67C38"/>
    <w:rsid w:val="00A71EFB"/>
    <w:rsid w:val="00A767DD"/>
    <w:rsid w:val="00A80DDD"/>
    <w:rsid w:val="00A81818"/>
    <w:rsid w:val="00A8211D"/>
    <w:rsid w:val="00A902D1"/>
    <w:rsid w:val="00A92709"/>
    <w:rsid w:val="00A929FE"/>
    <w:rsid w:val="00A92D64"/>
    <w:rsid w:val="00A97F03"/>
    <w:rsid w:val="00AA0465"/>
    <w:rsid w:val="00AA0B0F"/>
    <w:rsid w:val="00AA0ED2"/>
    <w:rsid w:val="00AA187E"/>
    <w:rsid w:val="00AA20EF"/>
    <w:rsid w:val="00AA34B9"/>
    <w:rsid w:val="00AA41F4"/>
    <w:rsid w:val="00AA5F93"/>
    <w:rsid w:val="00AA655E"/>
    <w:rsid w:val="00AA659F"/>
    <w:rsid w:val="00AB1DC5"/>
    <w:rsid w:val="00AB3728"/>
    <w:rsid w:val="00AB3BA4"/>
    <w:rsid w:val="00AB4F38"/>
    <w:rsid w:val="00AB581B"/>
    <w:rsid w:val="00AB6983"/>
    <w:rsid w:val="00AC1FD4"/>
    <w:rsid w:val="00AC5F02"/>
    <w:rsid w:val="00AD0DFA"/>
    <w:rsid w:val="00AD1850"/>
    <w:rsid w:val="00AD230F"/>
    <w:rsid w:val="00AD3A77"/>
    <w:rsid w:val="00AE19D6"/>
    <w:rsid w:val="00AE2416"/>
    <w:rsid w:val="00AE29A2"/>
    <w:rsid w:val="00AE3BB6"/>
    <w:rsid w:val="00AE623C"/>
    <w:rsid w:val="00AF0F81"/>
    <w:rsid w:val="00AF1ACB"/>
    <w:rsid w:val="00AF2150"/>
    <w:rsid w:val="00AF2B17"/>
    <w:rsid w:val="00AF2F43"/>
    <w:rsid w:val="00AF3663"/>
    <w:rsid w:val="00AF523E"/>
    <w:rsid w:val="00AF701C"/>
    <w:rsid w:val="00B00EA5"/>
    <w:rsid w:val="00B0104B"/>
    <w:rsid w:val="00B05E7C"/>
    <w:rsid w:val="00B078B1"/>
    <w:rsid w:val="00B110D2"/>
    <w:rsid w:val="00B11CF2"/>
    <w:rsid w:val="00B123B8"/>
    <w:rsid w:val="00B13864"/>
    <w:rsid w:val="00B23277"/>
    <w:rsid w:val="00B26E40"/>
    <w:rsid w:val="00B34287"/>
    <w:rsid w:val="00B42D6A"/>
    <w:rsid w:val="00B43DEA"/>
    <w:rsid w:val="00B45633"/>
    <w:rsid w:val="00B474DF"/>
    <w:rsid w:val="00B50019"/>
    <w:rsid w:val="00B51848"/>
    <w:rsid w:val="00B52390"/>
    <w:rsid w:val="00B560EB"/>
    <w:rsid w:val="00B613AE"/>
    <w:rsid w:val="00B64141"/>
    <w:rsid w:val="00B66C69"/>
    <w:rsid w:val="00B7063B"/>
    <w:rsid w:val="00B74388"/>
    <w:rsid w:val="00B77243"/>
    <w:rsid w:val="00B80D0A"/>
    <w:rsid w:val="00B8172B"/>
    <w:rsid w:val="00B831E1"/>
    <w:rsid w:val="00B85167"/>
    <w:rsid w:val="00B92713"/>
    <w:rsid w:val="00B9703B"/>
    <w:rsid w:val="00BA026F"/>
    <w:rsid w:val="00BA183A"/>
    <w:rsid w:val="00BA23F3"/>
    <w:rsid w:val="00BA328D"/>
    <w:rsid w:val="00BA48D1"/>
    <w:rsid w:val="00BA748E"/>
    <w:rsid w:val="00BB0400"/>
    <w:rsid w:val="00BB47F4"/>
    <w:rsid w:val="00BB6420"/>
    <w:rsid w:val="00BB6C46"/>
    <w:rsid w:val="00BC13A9"/>
    <w:rsid w:val="00BC26AA"/>
    <w:rsid w:val="00BC3CC9"/>
    <w:rsid w:val="00BC4165"/>
    <w:rsid w:val="00BC6701"/>
    <w:rsid w:val="00BD1A47"/>
    <w:rsid w:val="00BD3D9A"/>
    <w:rsid w:val="00BD7A7E"/>
    <w:rsid w:val="00BE01C9"/>
    <w:rsid w:val="00BE0F1D"/>
    <w:rsid w:val="00BE132B"/>
    <w:rsid w:val="00BE5672"/>
    <w:rsid w:val="00BE6274"/>
    <w:rsid w:val="00BE7986"/>
    <w:rsid w:val="00BF15D6"/>
    <w:rsid w:val="00BF615B"/>
    <w:rsid w:val="00C01026"/>
    <w:rsid w:val="00C048E5"/>
    <w:rsid w:val="00C058D1"/>
    <w:rsid w:val="00C14B81"/>
    <w:rsid w:val="00C153FD"/>
    <w:rsid w:val="00C164BD"/>
    <w:rsid w:val="00C16A28"/>
    <w:rsid w:val="00C16CD9"/>
    <w:rsid w:val="00C1734B"/>
    <w:rsid w:val="00C25C1C"/>
    <w:rsid w:val="00C31383"/>
    <w:rsid w:val="00C3341B"/>
    <w:rsid w:val="00C34088"/>
    <w:rsid w:val="00C36557"/>
    <w:rsid w:val="00C3689C"/>
    <w:rsid w:val="00C47BB1"/>
    <w:rsid w:val="00C50880"/>
    <w:rsid w:val="00C52703"/>
    <w:rsid w:val="00C54175"/>
    <w:rsid w:val="00C5495D"/>
    <w:rsid w:val="00C56B5A"/>
    <w:rsid w:val="00C624CE"/>
    <w:rsid w:val="00C6380C"/>
    <w:rsid w:val="00C66A4E"/>
    <w:rsid w:val="00C66D2E"/>
    <w:rsid w:val="00C6729A"/>
    <w:rsid w:val="00C7236B"/>
    <w:rsid w:val="00C744B4"/>
    <w:rsid w:val="00C834B3"/>
    <w:rsid w:val="00C85296"/>
    <w:rsid w:val="00C85627"/>
    <w:rsid w:val="00C87CB4"/>
    <w:rsid w:val="00C90347"/>
    <w:rsid w:val="00C92221"/>
    <w:rsid w:val="00C93A7B"/>
    <w:rsid w:val="00C95699"/>
    <w:rsid w:val="00CA2F5A"/>
    <w:rsid w:val="00CA3862"/>
    <w:rsid w:val="00CB0ED7"/>
    <w:rsid w:val="00CC71C0"/>
    <w:rsid w:val="00CD36C0"/>
    <w:rsid w:val="00CE3459"/>
    <w:rsid w:val="00CE6C55"/>
    <w:rsid w:val="00CE6E52"/>
    <w:rsid w:val="00CE737F"/>
    <w:rsid w:val="00CE7C5A"/>
    <w:rsid w:val="00CF1DD6"/>
    <w:rsid w:val="00CF2917"/>
    <w:rsid w:val="00CF32C6"/>
    <w:rsid w:val="00CF434A"/>
    <w:rsid w:val="00CF78A1"/>
    <w:rsid w:val="00D022CD"/>
    <w:rsid w:val="00D06677"/>
    <w:rsid w:val="00D11195"/>
    <w:rsid w:val="00D117E9"/>
    <w:rsid w:val="00D1395D"/>
    <w:rsid w:val="00D15E15"/>
    <w:rsid w:val="00D25BC7"/>
    <w:rsid w:val="00D25DF5"/>
    <w:rsid w:val="00D267F3"/>
    <w:rsid w:val="00D30425"/>
    <w:rsid w:val="00D307F3"/>
    <w:rsid w:val="00D31A8A"/>
    <w:rsid w:val="00D31AEF"/>
    <w:rsid w:val="00D44A6D"/>
    <w:rsid w:val="00D46233"/>
    <w:rsid w:val="00D464EB"/>
    <w:rsid w:val="00D47926"/>
    <w:rsid w:val="00D47DFB"/>
    <w:rsid w:val="00D54393"/>
    <w:rsid w:val="00D61C35"/>
    <w:rsid w:val="00D670E4"/>
    <w:rsid w:val="00D70504"/>
    <w:rsid w:val="00D81DD7"/>
    <w:rsid w:val="00D878AA"/>
    <w:rsid w:val="00D927DB"/>
    <w:rsid w:val="00D931F0"/>
    <w:rsid w:val="00D968DB"/>
    <w:rsid w:val="00DA1077"/>
    <w:rsid w:val="00DA27FC"/>
    <w:rsid w:val="00DA4591"/>
    <w:rsid w:val="00DA7538"/>
    <w:rsid w:val="00DB4700"/>
    <w:rsid w:val="00DB59B0"/>
    <w:rsid w:val="00DB5FA0"/>
    <w:rsid w:val="00DB68A0"/>
    <w:rsid w:val="00DB6FFB"/>
    <w:rsid w:val="00DB7B3F"/>
    <w:rsid w:val="00DC2C79"/>
    <w:rsid w:val="00DC3879"/>
    <w:rsid w:val="00DC5C9C"/>
    <w:rsid w:val="00DD28E0"/>
    <w:rsid w:val="00DD45EE"/>
    <w:rsid w:val="00DD4B01"/>
    <w:rsid w:val="00DD502A"/>
    <w:rsid w:val="00DD5429"/>
    <w:rsid w:val="00DE2983"/>
    <w:rsid w:val="00DE335B"/>
    <w:rsid w:val="00DE36AD"/>
    <w:rsid w:val="00DE4292"/>
    <w:rsid w:val="00DF3BAD"/>
    <w:rsid w:val="00DF47C0"/>
    <w:rsid w:val="00DF49C2"/>
    <w:rsid w:val="00E000A2"/>
    <w:rsid w:val="00E015E6"/>
    <w:rsid w:val="00E03EBD"/>
    <w:rsid w:val="00E0534E"/>
    <w:rsid w:val="00E07AF8"/>
    <w:rsid w:val="00E10888"/>
    <w:rsid w:val="00E17A64"/>
    <w:rsid w:val="00E20C46"/>
    <w:rsid w:val="00E2597B"/>
    <w:rsid w:val="00E26C56"/>
    <w:rsid w:val="00E27F42"/>
    <w:rsid w:val="00E31D6F"/>
    <w:rsid w:val="00E333C5"/>
    <w:rsid w:val="00E33959"/>
    <w:rsid w:val="00E36216"/>
    <w:rsid w:val="00E37A0C"/>
    <w:rsid w:val="00E472C9"/>
    <w:rsid w:val="00E54A06"/>
    <w:rsid w:val="00E62860"/>
    <w:rsid w:val="00E66F8A"/>
    <w:rsid w:val="00E70A30"/>
    <w:rsid w:val="00E806A5"/>
    <w:rsid w:val="00E8202D"/>
    <w:rsid w:val="00E832B1"/>
    <w:rsid w:val="00E85862"/>
    <w:rsid w:val="00E86B63"/>
    <w:rsid w:val="00E87112"/>
    <w:rsid w:val="00E90D96"/>
    <w:rsid w:val="00E91266"/>
    <w:rsid w:val="00E9186E"/>
    <w:rsid w:val="00E91872"/>
    <w:rsid w:val="00E94068"/>
    <w:rsid w:val="00E94805"/>
    <w:rsid w:val="00E97331"/>
    <w:rsid w:val="00E97E5C"/>
    <w:rsid w:val="00EA02BA"/>
    <w:rsid w:val="00EA1BFE"/>
    <w:rsid w:val="00EA575B"/>
    <w:rsid w:val="00EB2296"/>
    <w:rsid w:val="00EB48A1"/>
    <w:rsid w:val="00EB7C17"/>
    <w:rsid w:val="00EC07F1"/>
    <w:rsid w:val="00EC2EDE"/>
    <w:rsid w:val="00EC7855"/>
    <w:rsid w:val="00ED41FD"/>
    <w:rsid w:val="00EE10A9"/>
    <w:rsid w:val="00EE3EC5"/>
    <w:rsid w:val="00EE735D"/>
    <w:rsid w:val="00EF6363"/>
    <w:rsid w:val="00EF6D4E"/>
    <w:rsid w:val="00F01153"/>
    <w:rsid w:val="00F03E75"/>
    <w:rsid w:val="00F0613B"/>
    <w:rsid w:val="00F072F0"/>
    <w:rsid w:val="00F0CFA0"/>
    <w:rsid w:val="00F17A17"/>
    <w:rsid w:val="00F21417"/>
    <w:rsid w:val="00F21BCD"/>
    <w:rsid w:val="00F2278E"/>
    <w:rsid w:val="00F230A8"/>
    <w:rsid w:val="00F23F1B"/>
    <w:rsid w:val="00F27E32"/>
    <w:rsid w:val="00F306D7"/>
    <w:rsid w:val="00F34C61"/>
    <w:rsid w:val="00F367C8"/>
    <w:rsid w:val="00F4191F"/>
    <w:rsid w:val="00F449CB"/>
    <w:rsid w:val="00F45E9D"/>
    <w:rsid w:val="00F51644"/>
    <w:rsid w:val="00F51750"/>
    <w:rsid w:val="00F52CA7"/>
    <w:rsid w:val="00F5735B"/>
    <w:rsid w:val="00F71349"/>
    <w:rsid w:val="00F73167"/>
    <w:rsid w:val="00F739B9"/>
    <w:rsid w:val="00F74690"/>
    <w:rsid w:val="00F74EA9"/>
    <w:rsid w:val="00F759BD"/>
    <w:rsid w:val="00F7654D"/>
    <w:rsid w:val="00F769B6"/>
    <w:rsid w:val="00F825BB"/>
    <w:rsid w:val="00F86917"/>
    <w:rsid w:val="00F9173B"/>
    <w:rsid w:val="00F95068"/>
    <w:rsid w:val="00FA24FD"/>
    <w:rsid w:val="00FA2998"/>
    <w:rsid w:val="00FA63AB"/>
    <w:rsid w:val="00FB1600"/>
    <w:rsid w:val="00FB48D3"/>
    <w:rsid w:val="00FB6842"/>
    <w:rsid w:val="00FB6F6F"/>
    <w:rsid w:val="00FC216E"/>
    <w:rsid w:val="00FC2553"/>
    <w:rsid w:val="00FC2898"/>
    <w:rsid w:val="00FD29BB"/>
    <w:rsid w:val="00FD5653"/>
    <w:rsid w:val="00FE0CBD"/>
    <w:rsid w:val="00FE355B"/>
    <w:rsid w:val="00FE52CB"/>
    <w:rsid w:val="00FE7708"/>
    <w:rsid w:val="00FF0BB2"/>
    <w:rsid w:val="00FF22AA"/>
    <w:rsid w:val="00FF4827"/>
    <w:rsid w:val="00FF63BC"/>
    <w:rsid w:val="00FF67DF"/>
    <w:rsid w:val="00FF6F73"/>
    <w:rsid w:val="0148FB9A"/>
    <w:rsid w:val="02E73EEA"/>
    <w:rsid w:val="048AA500"/>
    <w:rsid w:val="04A0FC01"/>
    <w:rsid w:val="04FF2C96"/>
    <w:rsid w:val="066068C3"/>
    <w:rsid w:val="069EAF8E"/>
    <w:rsid w:val="09D5E867"/>
    <w:rsid w:val="0A5B48F3"/>
    <w:rsid w:val="0BE921E7"/>
    <w:rsid w:val="0C08E7C6"/>
    <w:rsid w:val="0C1E5EC6"/>
    <w:rsid w:val="0C2E92A7"/>
    <w:rsid w:val="0C740430"/>
    <w:rsid w:val="0D5B1DF5"/>
    <w:rsid w:val="0F853E2A"/>
    <w:rsid w:val="0FB1A8FC"/>
    <w:rsid w:val="102D04FF"/>
    <w:rsid w:val="10F11B84"/>
    <w:rsid w:val="1167A7CA"/>
    <w:rsid w:val="12FBC858"/>
    <w:rsid w:val="142B2B03"/>
    <w:rsid w:val="14AF6277"/>
    <w:rsid w:val="166F7FED"/>
    <w:rsid w:val="1783F970"/>
    <w:rsid w:val="17EF927F"/>
    <w:rsid w:val="193EA339"/>
    <w:rsid w:val="1C41F2E6"/>
    <w:rsid w:val="1CAD1950"/>
    <w:rsid w:val="1D76F8F6"/>
    <w:rsid w:val="1EEAF60B"/>
    <w:rsid w:val="1EF9D58B"/>
    <w:rsid w:val="1FDB6D7C"/>
    <w:rsid w:val="2002D4F4"/>
    <w:rsid w:val="2382111C"/>
    <w:rsid w:val="26AA7ECD"/>
    <w:rsid w:val="28AE7D23"/>
    <w:rsid w:val="2C9E5BE7"/>
    <w:rsid w:val="2D00C4E5"/>
    <w:rsid w:val="2D268B0A"/>
    <w:rsid w:val="2D4983D5"/>
    <w:rsid w:val="3066F4A5"/>
    <w:rsid w:val="310605CF"/>
    <w:rsid w:val="3161000B"/>
    <w:rsid w:val="316E50A6"/>
    <w:rsid w:val="323038EE"/>
    <w:rsid w:val="3744FA21"/>
    <w:rsid w:val="382F3BE4"/>
    <w:rsid w:val="39539D4F"/>
    <w:rsid w:val="399817F7"/>
    <w:rsid w:val="39D32411"/>
    <w:rsid w:val="3A19D6B9"/>
    <w:rsid w:val="3BF485B6"/>
    <w:rsid w:val="3C6CEED2"/>
    <w:rsid w:val="3CA49A3D"/>
    <w:rsid w:val="3CBA6D76"/>
    <w:rsid w:val="3CF38AAF"/>
    <w:rsid w:val="3D256661"/>
    <w:rsid w:val="3D2E2CF3"/>
    <w:rsid w:val="3F795058"/>
    <w:rsid w:val="403C99A1"/>
    <w:rsid w:val="40CC9E23"/>
    <w:rsid w:val="416564A5"/>
    <w:rsid w:val="41A99AFB"/>
    <w:rsid w:val="41C567C8"/>
    <w:rsid w:val="45A05664"/>
    <w:rsid w:val="45C61E67"/>
    <w:rsid w:val="47654D48"/>
    <w:rsid w:val="4825E3A2"/>
    <w:rsid w:val="48BB3207"/>
    <w:rsid w:val="49282FD6"/>
    <w:rsid w:val="4A56BFAE"/>
    <w:rsid w:val="4A5F3B94"/>
    <w:rsid w:val="4DB73761"/>
    <w:rsid w:val="4DC146FF"/>
    <w:rsid w:val="4E8C92DA"/>
    <w:rsid w:val="4EA08C61"/>
    <w:rsid w:val="4F6972D8"/>
    <w:rsid w:val="5158F619"/>
    <w:rsid w:val="52A1D215"/>
    <w:rsid w:val="543DC1FE"/>
    <w:rsid w:val="54438EC3"/>
    <w:rsid w:val="57456C4D"/>
    <w:rsid w:val="578506E8"/>
    <w:rsid w:val="5A98DC3C"/>
    <w:rsid w:val="5AC1D44B"/>
    <w:rsid w:val="5AC54D56"/>
    <w:rsid w:val="5BF2D582"/>
    <w:rsid w:val="5C257981"/>
    <w:rsid w:val="5E36AA1B"/>
    <w:rsid w:val="5ED5A280"/>
    <w:rsid w:val="5F8AD8A4"/>
    <w:rsid w:val="5FB6ABC3"/>
    <w:rsid w:val="60D64284"/>
    <w:rsid w:val="6111B5FF"/>
    <w:rsid w:val="617D8BCB"/>
    <w:rsid w:val="63719937"/>
    <w:rsid w:val="6384E266"/>
    <w:rsid w:val="63CCF0C2"/>
    <w:rsid w:val="64788541"/>
    <w:rsid w:val="64BF2232"/>
    <w:rsid w:val="66BEF67B"/>
    <w:rsid w:val="66C48F4B"/>
    <w:rsid w:val="676306AF"/>
    <w:rsid w:val="6D08D615"/>
    <w:rsid w:val="6D5CCBC2"/>
    <w:rsid w:val="6E4CF5BD"/>
    <w:rsid w:val="6E6CA1B6"/>
    <w:rsid w:val="6E9C49A6"/>
    <w:rsid w:val="7095BDA8"/>
    <w:rsid w:val="71E72F65"/>
    <w:rsid w:val="73141E75"/>
    <w:rsid w:val="74A943C8"/>
    <w:rsid w:val="74E20340"/>
    <w:rsid w:val="75BA4489"/>
    <w:rsid w:val="789217DE"/>
    <w:rsid w:val="7B9AAE5B"/>
    <w:rsid w:val="7BE96D30"/>
    <w:rsid w:val="7FCF681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5E2C21"/>
  <w15:chartTrackingRefBased/>
  <w15:docId w15:val="{A60C1281-CC6E-4A2C-B8EB-F7D1EBD90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306D7"/>
  </w:style>
  <w:style w:type="paragraph" w:styleId="Pealkiri1">
    <w:name w:val="heading 1"/>
    <w:basedOn w:val="Normaallaad"/>
    <w:next w:val="Normaallaad"/>
    <w:link w:val="Pealkiri1Mrk"/>
    <w:uiPriority w:val="9"/>
    <w:qFormat/>
    <w:rsid w:val="005738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5738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5738B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738B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738B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738B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738B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738B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738B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738BA"/>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5738B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5738BA"/>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738BA"/>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738BA"/>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738B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738B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738B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738B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738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738B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738B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738B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738BA"/>
    <w:pPr>
      <w:spacing w:before="160"/>
      <w:jc w:val="center"/>
    </w:pPr>
    <w:rPr>
      <w:i/>
      <w:iCs/>
      <w:color w:val="404040" w:themeColor="text1" w:themeTint="BF"/>
    </w:rPr>
  </w:style>
  <w:style w:type="character" w:customStyle="1" w:styleId="TsitaatMrk">
    <w:name w:val="Tsitaat Märk"/>
    <w:basedOn w:val="Liguvaikefont"/>
    <w:link w:val="Tsitaat"/>
    <w:uiPriority w:val="29"/>
    <w:rsid w:val="005738BA"/>
    <w:rPr>
      <w:i/>
      <w:iCs/>
      <w:color w:val="404040" w:themeColor="text1" w:themeTint="BF"/>
    </w:rPr>
  </w:style>
  <w:style w:type="paragraph" w:styleId="Loendilik">
    <w:name w:val="List Paragraph"/>
    <w:basedOn w:val="Normaallaad"/>
    <w:uiPriority w:val="34"/>
    <w:qFormat/>
    <w:rsid w:val="005738BA"/>
    <w:pPr>
      <w:ind w:left="720"/>
      <w:contextualSpacing/>
    </w:pPr>
  </w:style>
  <w:style w:type="character" w:styleId="Selgeltmrgatavrhutus">
    <w:name w:val="Intense Emphasis"/>
    <w:basedOn w:val="Liguvaikefont"/>
    <w:uiPriority w:val="21"/>
    <w:qFormat/>
    <w:rsid w:val="005738BA"/>
    <w:rPr>
      <w:i/>
      <w:iCs/>
      <w:color w:val="0F4761" w:themeColor="accent1" w:themeShade="BF"/>
    </w:rPr>
  </w:style>
  <w:style w:type="paragraph" w:styleId="Selgeltmrgatavtsitaat">
    <w:name w:val="Intense Quote"/>
    <w:basedOn w:val="Normaallaad"/>
    <w:next w:val="Normaallaad"/>
    <w:link w:val="SelgeltmrgatavtsitaatMrk"/>
    <w:uiPriority w:val="30"/>
    <w:qFormat/>
    <w:rsid w:val="005738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738BA"/>
    <w:rPr>
      <w:i/>
      <w:iCs/>
      <w:color w:val="0F4761" w:themeColor="accent1" w:themeShade="BF"/>
    </w:rPr>
  </w:style>
  <w:style w:type="character" w:styleId="Selgeltmrgatavviide">
    <w:name w:val="Intense Reference"/>
    <w:basedOn w:val="Liguvaikefont"/>
    <w:uiPriority w:val="32"/>
    <w:qFormat/>
    <w:rsid w:val="005738BA"/>
    <w:rPr>
      <w:b/>
      <w:bCs/>
      <w:smallCaps/>
      <w:color w:val="0F4761" w:themeColor="accent1" w:themeShade="BF"/>
      <w:spacing w:val="5"/>
    </w:rPr>
  </w:style>
  <w:style w:type="character" w:styleId="Kommentaariviide">
    <w:name w:val="annotation reference"/>
    <w:basedOn w:val="Liguvaikefont"/>
    <w:uiPriority w:val="99"/>
    <w:semiHidden/>
    <w:unhideWhenUsed/>
    <w:rsid w:val="00D1395D"/>
    <w:rPr>
      <w:sz w:val="16"/>
      <w:szCs w:val="16"/>
    </w:rPr>
  </w:style>
  <w:style w:type="paragraph" w:styleId="Kommentaaritekst">
    <w:name w:val="annotation text"/>
    <w:basedOn w:val="Normaallaad"/>
    <w:link w:val="KommentaaritekstMrk"/>
    <w:uiPriority w:val="99"/>
    <w:unhideWhenUsed/>
    <w:rsid w:val="00D1395D"/>
    <w:pPr>
      <w:spacing w:line="240" w:lineRule="auto"/>
    </w:pPr>
    <w:rPr>
      <w:sz w:val="20"/>
      <w:szCs w:val="20"/>
    </w:rPr>
  </w:style>
  <w:style w:type="character" w:customStyle="1" w:styleId="KommentaaritekstMrk">
    <w:name w:val="Kommentaari tekst Märk"/>
    <w:basedOn w:val="Liguvaikefont"/>
    <w:link w:val="Kommentaaritekst"/>
    <w:uiPriority w:val="99"/>
    <w:rsid w:val="00D1395D"/>
    <w:rPr>
      <w:sz w:val="20"/>
      <w:szCs w:val="20"/>
    </w:rPr>
  </w:style>
  <w:style w:type="paragraph" w:styleId="Kommentaariteema">
    <w:name w:val="annotation subject"/>
    <w:basedOn w:val="Kommentaaritekst"/>
    <w:next w:val="Kommentaaritekst"/>
    <w:link w:val="KommentaariteemaMrk"/>
    <w:uiPriority w:val="99"/>
    <w:semiHidden/>
    <w:unhideWhenUsed/>
    <w:rsid w:val="00D1395D"/>
    <w:rPr>
      <w:b/>
      <w:bCs/>
    </w:rPr>
  </w:style>
  <w:style w:type="character" w:customStyle="1" w:styleId="KommentaariteemaMrk">
    <w:name w:val="Kommentaari teema Märk"/>
    <w:basedOn w:val="KommentaaritekstMrk"/>
    <w:link w:val="Kommentaariteema"/>
    <w:uiPriority w:val="99"/>
    <w:semiHidden/>
    <w:rsid w:val="00D1395D"/>
    <w:rPr>
      <w:b/>
      <w:bCs/>
      <w:sz w:val="20"/>
      <w:szCs w:val="20"/>
    </w:rPr>
  </w:style>
  <w:style w:type="paragraph" w:styleId="Normaallaadveeb">
    <w:name w:val="Normal (Web)"/>
    <w:basedOn w:val="Normaallaad"/>
    <w:uiPriority w:val="99"/>
    <w:semiHidden/>
    <w:unhideWhenUsed/>
    <w:rsid w:val="00423425"/>
    <w:rPr>
      <w:rFonts w:ascii="Times New Roman" w:hAnsi="Times New Roman" w:cs="Times New Roman"/>
      <w:sz w:val="24"/>
      <w:szCs w:val="24"/>
    </w:rPr>
  </w:style>
  <w:style w:type="character" w:styleId="Hperlink">
    <w:name w:val="Hyperlink"/>
    <w:basedOn w:val="Liguvaikefont"/>
    <w:uiPriority w:val="99"/>
    <w:unhideWhenUsed/>
    <w:rsid w:val="00423425"/>
    <w:rPr>
      <w:color w:val="467886" w:themeColor="hyperlink"/>
      <w:u w:val="single"/>
    </w:rPr>
  </w:style>
  <w:style w:type="character" w:styleId="Lahendamatamainimine">
    <w:name w:val="Unresolved Mention"/>
    <w:basedOn w:val="Liguvaikefont"/>
    <w:uiPriority w:val="99"/>
    <w:semiHidden/>
    <w:unhideWhenUsed/>
    <w:rsid w:val="00423425"/>
    <w:rPr>
      <w:color w:val="605E5C"/>
      <w:shd w:val="clear" w:color="auto" w:fill="E1DFDD"/>
    </w:rPr>
  </w:style>
  <w:style w:type="paragraph" w:styleId="Redaktsioon">
    <w:name w:val="Revision"/>
    <w:hidden/>
    <w:uiPriority w:val="99"/>
    <w:semiHidden/>
    <w:rsid w:val="00EC07F1"/>
    <w:pPr>
      <w:spacing w:after="0" w:line="240" w:lineRule="auto"/>
    </w:pPr>
  </w:style>
  <w:style w:type="paragraph" w:styleId="Pis">
    <w:name w:val="header"/>
    <w:basedOn w:val="Normaallaad"/>
    <w:link w:val="PisMrk"/>
    <w:uiPriority w:val="99"/>
    <w:unhideWhenUsed/>
    <w:rsid w:val="00175C37"/>
    <w:pPr>
      <w:tabs>
        <w:tab w:val="center" w:pos="4536"/>
        <w:tab w:val="right" w:pos="9072"/>
      </w:tabs>
      <w:spacing w:after="0" w:line="240" w:lineRule="auto"/>
    </w:pPr>
  </w:style>
  <w:style w:type="character" w:customStyle="1" w:styleId="PisMrk">
    <w:name w:val="Päis Märk"/>
    <w:basedOn w:val="Liguvaikefont"/>
    <w:link w:val="Pis"/>
    <w:uiPriority w:val="99"/>
    <w:rsid w:val="00175C37"/>
  </w:style>
  <w:style w:type="paragraph" w:styleId="Jalus">
    <w:name w:val="footer"/>
    <w:basedOn w:val="Normaallaad"/>
    <w:link w:val="JalusMrk"/>
    <w:uiPriority w:val="99"/>
    <w:unhideWhenUsed/>
    <w:rsid w:val="00175C37"/>
    <w:pPr>
      <w:tabs>
        <w:tab w:val="center" w:pos="4536"/>
        <w:tab w:val="right" w:pos="9072"/>
      </w:tabs>
      <w:spacing w:after="0" w:line="240" w:lineRule="auto"/>
    </w:pPr>
  </w:style>
  <w:style w:type="character" w:customStyle="1" w:styleId="JalusMrk">
    <w:name w:val="Jalus Märk"/>
    <w:basedOn w:val="Liguvaikefont"/>
    <w:link w:val="Jalus"/>
    <w:uiPriority w:val="99"/>
    <w:rsid w:val="00175C37"/>
  </w:style>
  <w:style w:type="character" w:customStyle="1" w:styleId="cf01">
    <w:name w:val="cf01"/>
    <w:basedOn w:val="Liguvaikefont"/>
    <w:rsid w:val="007559F3"/>
    <w:rPr>
      <w:rFonts w:ascii="Segoe UI" w:hAnsi="Segoe UI" w:cs="Segoe UI" w:hint="default"/>
      <w:sz w:val="18"/>
      <w:szCs w:val="18"/>
    </w:rPr>
  </w:style>
  <w:style w:type="paragraph" w:customStyle="1" w:styleId="Textbody">
    <w:name w:val="Text body"/>
    <w:basedOn w:val="Normaallaad"/>
    <w:uiPriority w:val="99"/>
    <w:qFormat/>
    <w:rsid w:val="00BC6701"/>
    <w:pPr>
      <w:widowControl w:val="0"/>
      <w:tabs>
        <w:tab w:val="left" w:pos="709"/>
      </w:tabs>
      <w:suppressAutoHyphens/>
      <w:spacing w:after="200" w:line="276" w:lineRule="auto"/>
      <w:jc w:val="both"/>
    </w:pPr>
    <w:rPr>
      <w:rFonts w:ascii="Times New Roman" w:eastAsia="Times New Roman" w:hAnsi="Times New Roman" w:cs="Times New Roman"/>
      <w:color w:val="00000A"/>
      <w:kern w:val="0"/>
      <w:sz w:val="21"/>
      <w:szCs w:val="21"/>
      <w:lang w:eastAsia="hi-IN" w:bidi="hi-IN"/>
      <w14:ligatures w14:val="none"/>
    </w:rPr>
  </w:style>
  <w:style w:type="character" w:styleId="Rhutus">
    <w:name w:val="Emphasis"/>
    <w:basedOn w:val="Liguvaikefont"/>
    <w:uiPriority w:val="20"/>
    <w:qFormat/>
    <w:rsid w:val="00574A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5979">
      <w:bodyDiv w:val="1"/>
      <w:marLeft w:val="0"/>
      <w:marRight w:val="0"/>
      <w:marTop w:val="0"/>
      <w:marBottom w:val="0"/>
      <w:divBdr>
        <w:top w:val="none" w:sz="0" w:space="0" w:color="auto"/>
        <w:left w:val="none" w:sz="0" w:space="0" w:color="auto"/>
        <w:bottom w:val="none" w:sz="0" w:space="0" w:color="auto"/>
        <w:right w:val="none" w:sz="0" w:space="0" w:color="auto"/>
      </w:divBdr>
    </w:div>
    <w:div w:id="194584598">
      <w:bodyDiv w:val="1"/>
      <w:marLeft w:val="0"/>
      <w:marRight w:val="0"/>
      <w:marTop w:val="0"/>
      <w:marBottom w:val="0"/>
      <w:divBdr>
        <w:top w:val="none" w:sz="0" w:space="0" w:color="auto"/>
        <w:left w:val="none" w:sz="0" w:space="0" w:color="auto"/>
        <w:bottom w:val="none" w:sz="0" w:space="0" w:color="auto"/>
        <w:right w:val="none" w:sz="0" w:space="0" w:color="auto"/>
      </w:divBdr>
    </w:div>
    <w:div w:id="244657437">
      <w:bodyDiv w:val="1"/>
      <w:marLeft w:val="0"/>
      <w:marRight w:val="0"/>
      <w:marTop w:val="0"/>
      <w:marBottom w:val="0"/>
      <w:divBdr>
        <w:top w:val="none" w:sz="0" w:space="0" w:color="auto"/>
        <w:left w:val="none" w:sz="0" w:space="0" w:color="auto"/>
        <w:bottom w:val="none" w:sz="0" w:space="0" w:color="auto"/>
        <w:right w:val="none" w:sz="0" w:space="0" w:color="auto"/>
      </w:divBdr>
      <w:divsChild>
        <w:div w:id="14503275">
          <w:marLeft w:val="0"/>
          <w:marRight w:val="0"/>
          <w:marTop w:val="0"/>
          <w:marBottom w:val="0"/>
          <w:divBdr>
            <w:top w:val="none" w:sz="0" w:space="0" w:color="auto"/>
            <w:left w:val="none" w:sz="0" w:space="0" w:color="auto"/>
            <w:bottom w:val="none" w:sz="0" w:space="0" w:color="auto"/>
            <w:right w:val="none" w:sz="0" w:space="0" w:color="auto"/>
          </w:divBdr>
        </w:div>
        <w:div w:id="899093452">
          <w:marLeft w:val="0"/>
          <w:marRight w:val="0"/>
          <w:marTop w:val="0"/>
          <w:marBottom w:val="0"/>
          <w:divBdr>
            <w:top w:val="none" w:sz="0" w:space="0" w:color="auto"/>
            <w:left w:val="none" w:sz="0" w:space="0" w:color="auto"/>
            <w:bottom w:val="none" w:sz="0" w:space="0" w:color="auto"/>
            <w:right w:val="none" w:sz="0" w:space="0" w:color="auto"/>
          </w:divBdr>
        </w:div>
      </w:divsChild>
    </w:div>
    <w:div w:id="447240357">
      <w:bodyDiv w:val="1"/>
      <w:marLeft w:val="0"/>
      <w:marRight w:val="0"/>
      <w:marTop w:val="0"/>
      <w:marBottom w:val="0"/>
      <w:divBdr>
        <w:top w:val="none" w:sz="0" w:space="0" w:color="auto"/>
        <w:left w:val="none" w:sz="0" w:space="0" w:color="auto"/>
        <w:bottom w:val="none" w:sz="0" w:space="0" w:color="auto"/>
        <w:right w:val="none" w:sz="0" w:space="0" w:color="auto"/>
      </w:divBdr>
    </w:div>
    <w:div w:id="571045588">
      <w:bodyDiv w:val="1"/>
      <w:marLeft w:val="0"/>
      <w:marRight w:val="0"/>
      <w:marTop w:val="0"/>
      <w:marBottom w:val="0"/>
      <w:divBdr>
        <w:top w:val="none" w:sz="0" w:space="0" w:color="auto"/>
        <w:left w:val="none" w:sz="0" w:space="0" w:color="auto"/>
        <w:bottom w:val="none" w:sz="0" w:space="0" w:color="auto"/>
        <w:right w:val="none" w:sz="0" w:space="0" w:color="auto"/>
      </w:divBdr>
    </w:div>
    <w:div w:id="624698131">
      <w:bodyDiv w:val="1"/>
      <w:marLeft w:val="0"/>
      <w:marRight w:val="0"/>
      <w:marTop w:val="0"/>
      <w:marBottom w:val="0"/>
      <w:divBdr>
        <w:top w:val="none" w:sz="0" w:space="0" w:color="auto"/>
        <w:left w:val="none" w:sz="0" w:space="0" w:color="auto"/>
        <w:bottom w:val="none" w:sz="0" w:space="0" w:color="auto"/>
        <w:right w:val="none" w:sz="0" w:space="0" w:color="auto"/>
      </w:divBdr>
    </w:div>
    <w:div w:id="1357805781">
      <w:bodyDiv w:val="1"/>
      <w:marLeft w:val="0"/>
      <w:marRight w:val="0"/>
      <w:marTop w:val="0"/>
      <w:marBottom w:val="0"/>
      <w:divBdr>
        <w:top w:val="none" w:sz="0" w:space="0" w:color="auto"/>
        <w:left w:val="none" w:sz="0" w:space="0" w:color="auto"/>
        <w:bottom w:val="none" w:sz="0" w:space="0" w:color="auto"/>
        <w:right w:val="none" w:sz="0" w:space="0" w:color="auto"/>
      </w:divBdr>
      <w:divsChild>
        <w:div w:id="931939258">
          <w:marLeft w:val="0"/>
          <w:marRight w:val="0"/>
          <w:marTop w:val="0"/>
          <w:marBottom w:val="0"/>
          <w:divBdr>
            <w:top w:val="none" w:sz="0" w:space="0" w:color="auto"/>
            <w:left w:val="none" w:sz="0" w:space="0" w:color="auto"/>
            <w:bottom w:val="none" w:sz="0" w:space="0" w:color="auto"/>
            <w:right w:val="none" w:sz="0" w:space="0" w:color="auto"/>
          </w:divBdr>
        </w:div>
        <w:div w:id="1625698709">
          <w:marLeft w:val="0"/>
          <w:marRight w:val="0"/>
          <w:marTop w:val="0"/>
          <w:marBottom w:val="0"/>
          <w:divBdr>
            <w:top w:val="none" w:sz="0" w:space="0" w:color="auto"/>
            <w:left w:val="none" w:sz="0" w:space="0" w:color="auto"/>
            <w:bottom w:val="none" w:sz="0" w:space="0" w:color="auto"/>
            <w:right w:val="none" w:sz="0" w:space="0" w:color="auto"/>
          </w:divBdr>
        </w:div>
      </w:divsChild>
    </w:div>
    <w:div w:id="1473595876">
      <w:bodyDiv w:val="1"/>
      <w:marLeft w:val="0"/>
      <w:marRight w:val="0"/>
      <w:marTop w:val="0"/>
      <w:marBottom w:val="0"/>
      <w:divBdr>
        <w:top w:val="none" w:sz="0" w:space="0" w:color="auto"/>
        <w:left w:val="none" w:sz="0" w:space="0" w:color="auto"/>
        <w:bottom w:val="none" w:sz="0" w:space="0" w:color="auto"/>
        <w:right w:val="none" w:sz="0" w:space="0" w:color="auto"/>
      </w:divBdr>
    </w:div>
    <w:div w:id="1592084580">
      <w:bodyDiv w:val="1"/>
      <w:marLeft w:val="0"/>
      <w:marRight w:val="0"/>
      <w:marTop w:val="0"/>
      <w:marBottom w:val="0"/>
      <w:divBdr>
        <w:top w:val="none" w:sz="0" w:space="0" w:color="auto"/>
        <w:left w:val="none" w:sz="0" w:space="0" w:color="auto"/>
        <w:bottom w:val="none" w:sz="0" w:space="0" w:color="auto"/>
        <w:right w:val="none" w:sz="0" w:space="0" w:color="auto"/>
      </w:divBdr>
    </w:div>
    <w:div w:id="1683122703">
      <w:bodyDiv w:val="1"/>
      <w:marLeft w:val="0"/>
      <w:marRight w:val="0"/>
      <w:marTop w:val="0"/>
      <w:marBottom w:val="0"/>
      <w:divBdr>
        <w:top w:val="none" w:sz="0" w:space="0" w:color="auto"/>
        <w:left w:val="none" w:sz="0" w:space="0" w:color="auto"/>
        <w:bottom w:val="none" w:sz="0" w:space="0" w:color="auto"/>
        <w:right w:val="none" w:sz="0" w:space="0" w:color="auto"/>
      </w:divBdr>
    </w:div>
    <w:div w:id="1771781049">
      <w:bodyDiv w:val="1"/>
      <w:marLeft w:val="0"/>
      <w:marRight w:val="0"/>
      <w:marTop w:val="0"/>
      <w:marBottom w:val="0"/>
      <w:divBdr>
        <w:top w:val="none" w:sz="0" w:space="0" w:color="auto"/>
        <w:left w:val="none" w:sz="0" w:space="0" w:color="auto"/>
        <w:bottom w:val="none" w:sz="0" w:space="0" w:color="auto"/>
        <w:right w:val="none" w:sz="0" w:space="0" w:color="auto"/>
      </w:divBdr>
    </w:div>
    <w:div w:id="179250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6DC8DB5-4281-42ED-831D-6A649A2615DB}">
  <ds:schemaRefs>
    <ds:schemaRef ds:uri="http://schemas.microsoft.com/sharepoint/v3/contenttype/forms"/>
  </ds:schemaRefs>
</ds:datastoreItem>
</file>

<file path=customXml/itemProps2.xml><?xml version="1.0" encoding="utf-8"?>
<ds:datastoreItem xmlns:ds="http://schemas.openxmlformats.org/officeDocument/2006/customXml" ds:itemID="{6B279AC3-3257-4471-9C90-C5FA2A7077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7397DE-D2A3-4608-A044-D7B0648D16C2}">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1</Pages>
  <Words>3861</Words>
  <Characters>22398</Characters>
  <Application>Microsoft Office Word</Application>
  <DocSecurity>0</DocSecurity>
  <Lines>186</Lines>
  <Paragraphs>52</Paragraphs>
  <ScaleCrop>false</ScaleCrop>
  <Company/>
  <LinksUpToDate>false</LinksUpToDate>
  <CharactersWithSpaces>26207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ELTS eelnõu</dc:title>
  <dc:subject/>
  <dc:creator>Marie-Ursula Vaks</dc:creator>
  <cp:keywords/>
  <dc:description/>
  <cp:lastModifiedBy>Katariina Kärsten - JUSTDIGI</cp:lastModifiedBy>
  <cp:revision>326</cp:revision>
  <dcterms:created xsi:type="dcterms:W3CDTF">2025-08-18T21:46:00Z</dcterms:created>
  <dcterms:modified xsi:type="dcterms:W3CDTF">2025-09-12T16:43:00Z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2025-08-18T11:46:41Z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de28ec10-79fa-490a-80cc-4e8d15c951a5</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